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3"/>
        <w:tabs>
          <w:tab w:val="left" w:pos="0" w:leader="none"/>
          <w:tab w:val="left" w:pos="9006" w:leader="dot"/>
          <w:tab w:val="right" w:pos="9404" w:leader="dot"/>
        </w:tabs>
        <w:rPr/>
      </w:pPr>
      <w:r>
        <w:rPr/>
        <w:t>3.2.4 Dynamische waardenlijsten</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36</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37</w:t>
      </w:r>
    </w:p>
    <w:p>
      <w:pPr>
        <w:pStyle w:val="Inhoudsopgave3"/>
        <w:tabs>
          <w:tab w:val="left" w:pos="0" w:leader="none"/>
          <w:tab w:val="left" w:pos="9006" w:leader="dot"/>
          <w:tab w:val="right" w:pos="9404" w:leader="dot"/>
        </w:tabs>
        <w:rPr/>
      </w:pPr>
      <w:r>
        <w:rPr/>
        <w:t>3.3.6 Voorbeelden</w:t>
        <w:tab/>
        <w:t>38</w:t>
      </w:r>
    </w:p>
    <w:p>
      <w:pPr>
        <w:pStyle w:val="Inhoudsopgave2"/>
        <w:tabs>
          <w:tab w:val="right" w:pos="9404" w:leader="dot"/>
        </w:tabs>
        <w:rPr/>
      </w:pPr>
      <w:r>
        <w:rPr/>
        <w:t>3.4 Het opnemen van elementen en relatie-entiteiten in een entiteit</w:t>
        <w:tab/>
        <w:t>41</w:t>
      </w:r>
    </w:p>
    <w:p>
      <w:pPr>
        <w:pStyle w:val="Inhoudsopgave3"/>
        <w:tabs>
          <w:tab w:val="left" w:pos="0" w:leader="none"/>
          <w:tab w:val="left" w:pos="9006" w:leader="dot"/>
          <w:tab w:val="right" w:pos="9404" w:leader="dot"/>
        </w:tabs>
        <w:rPr/>
      </w:pPr>
      <w:r>
        <w:rPr/>
        <w:t>3.4.1 Het opnemen van elementen in een entiteit</w:t>
        <w:tab/>
        <w:t>41</w:t>
      </w:r>
    </w:p>
    <w:p>
      <w:pPr>
        <w:pStyle w:val="Inhoudsopgave3"/>
        <w:tabs>
          <w:tab w:val="left" w:pos="0" w:leader="none"/>
          <w:tab w:val="left" w:pos="9006" w:leader="dot"/>
          <w:tab w:val="right" w:pos="9404" w:leader="dot"/>
        </w:tabs>
        <w:rPr/>
      </w:pPr>
      <w:r>
        <w:rPr/>
        <w:t>3.4.2 Het opnemen van relatie-entiteit in een entiteit</w:t>
        <w:tab/>
        <w:t>43</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sectormodel, koppelvlak en patch</w:t>
        <w:tab/>
        <w:t>44</w:t>
      </w:r>
    </w:p>
    <w:p>
      <w:pPr>
        <w:pStyle w:val="Inhoudsopgave3"/>
        <w:tabs>
          <w:tab w:val="left" w:pos="0" w:leader="none"/>
          <w:tab w:val="left" w:pos="9006" w:leader="dot"/>
          <w:tab w:val="right" w:pos="9404" w:leader="dot"/>
        </w:tabs>
        <w:rPr/>
      </w:pPr>
      <w:r>
        <w:rPr/>
        <w:t>4.1.2 Berichtcode</w:t>
        <w:tab/>
        <w:t>45</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Lk03-kennisgevingberichten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87</w:t>
      </w:r>
    </w:p>
    <w:p>
      <w:pPr>
        <w:pStyle w:val="Inhoudsopgave3"/>
        <w:tabs>
          <w:tab w:val="left" w:pos="0" w:leader="none"/>
          <w:tab w:val="left" w:pos="9006" w:leader="dot"/>
          <w:tab w:val="right" w:pos="9404" w:leader="dot"/>
        </w:tabs>
        <w:rPr/>
      </w:pPr>
      <w:r>
        <w:rPr/>
        <w:t>5.4.6 Respons en foutafhandeling</w:t>
        <w:tab/>
        <w:t>87</w:t>
      </w:r>
    </w:p>
    <w:p>
      <w:pPr>
        <w:pStyle w:val="Inhoudsopgave1"/>
        <w:tabs>
          <w:tab w:val="left" w:pos="0" w:leader="none"/>
          <w:tab w:val="right" w:pos="9404" w:leader="dot"/>
          <w:tab w:val="left" w:pos="9406" w:leader="dot"/>
        </w:tabs>
        <w:rPr/>
      </w:pPr>
      <w:r>
        <w:rPr/>
        <w:t>6. Vraag- en antwoordberichten</w:t>
        <w:tab/>
        <w:t>89</w:t>
      </w:r>
    </w:p>
    <w:p>
      <w:pPr>
        <w:pStyle w:val="Inhoudsopgave2"/>
        <w:tabs>
          <w:tab w:val="right" w:pos="9404" w:leader="dot"/>
        </w:tabs>
        <w:rPr/>
      </w:pPr>
      <w:r>
        <w:rPr/>
        <w:t>6.1 Sturing van de verwerking van vraagberichten</w:t>
        <w:tab/>
        <w:t>89</w:t>
      </w:r>
    </w:p>
    <w:p>
      <w:pPr>
        <w:pStyle w:val="Inhoudsopgave2"/>
        <w:tabs>
          <w:tab w:val="right" w:pos="9404" w:leader="dot"/>
        </w:tabs>
        <w:rPr/>
      </w:pPr>
      <w:r>
        <w:rPr/>
        <w:t>6.2 Sturing van de verwerking van antwoordberichten</w:t>
        <w:tab/>
        <w:t>92</w:t>
      </w:r>
    </w:p>
    <w:p>
      <w:pPr>
        <w:pStyle w:val="Inhoudsopgave2"/>
        <w:tabs>
          <w:tab w:val="right" w:pos="9404" w:leader="dot"/>
        </w:tabs>
        <w:rPr/>
      </w:pPr>
      <w:r>
        <w:rPr/>
        <w:t>6.3 Regels voor vraagberichten</w:t>
        <w:tab/>
        <w:t>95</w:t>
      </w:r>
    </w:p>
    <w:p>
      <w:pPr>
        <w:pStyle w:val="Inhoudsopgave3"/>
        <w:tabs>
          <w:tab w:val="left" w:pos="0" w:leader="none"/>
          <w:tab w:val="left" w:pos="9006" w:leader="dot"/>
          <w:tab w:val="right" w:pos="9404" w:leader="dot"/>
        </w:tabs>
        <w:rPr/>
      </w:pPr>
      <w:r>
        <w:rPr/>
        <w:t>6.3.1 Het specificeren van selectiecriteria</w:t>
        <w:tab/>
        <w:t>95</w:t>
      </w:r>
    </w:p>
    <w:p>
      <w:pPr>
        <w:pStyle w:val="Inhoudsopgave3"/>
        <w:tabs>
          <w:tab w:val="left" w:pos="0" w:leader="none"/>
          <w:tab w:val="left" w:pos="9006" w:leader="dot"/>
          <w:tab w:val="right" w:pos="9404" w:leader="dot"/>
        </w:tabs>
        <w:rPr/>
      </w:pPr>
      <w:r>
        <w:rPr/>
        <w:t>6.3.2 Het bevragen op sleutel</w:t>
        <w:tab/>
        <w:t>98</w:t>
      </w:r>
    </w:p>
    <w:p>
      <w:pPr>
        <w:pStyle w:val="Inhoudsopgave3"/>
        <w:tabs>
          <w:tab w:val="left" w:pos="0" w:leader="none"/>
          <w:tab w:val="left" w:pos="9006" w:leader="dot"/>
          <w:tab w:val="right" w:pos="9404" w:leader="dot"/>
        </w:tabs>
        <w:rPr/>
      </w:pPr>
      <w:r>
        <w:rPr/>
        <w:t>6.3.3 Het specificeren van de gevraagde gegevens</w:t>
        <w:tab/>
        <w:t>98</w:t>
      </w:r>
    </w:p>
    <w:p>
      <w:pPr>
        <w:pStyle w:val="Inhoudsopgave3"/>
        <w:tabs>
          <w:tab w:val="left" w:pos="0" w:leader="none"/>
          <w:tab w:val="left" w:pos="9006" w:leader="dot"/>
          <w:tab w:val="right" w:pos="9404" w:leader="dot"/>
        </w:tabs>
        <w:rPr/>
      </w:pPr>
      <w:r>
        <w:rPr/>
        <w:t>6.3.4 Het stellen van een vervolgvraag</w:t>
        <w:tab/>
        <w:t>100</w:t>
      </w:r>
    </w:p>
    <w:p>
      <w:pPr>
        <w:pStyle w:val="Inhoudsopgave3"/>
        <w:tabs>
          <w:tab w:val="left" w:pos="0" w:leader="none"/>
          <w:tab w:val="left" w:pos="9006" w:leader="dot"/>
          <w:tab w:val="right" w:pos="9404" w:leader="dot"/>
        </w:tabs>
        <w:rPr/>
      </w:pPr>
      <w:r>
        <w:rPr/>
        <w:t>6.3.5 Voorbeeld van een vraagbericht voor een superentiteittype</w:t>
        <w:tab/>
        <w:t>101</w:t>
      </w:r>
    </w:p>
    <w:p>
      <w:pPr>
        <w:pStyle w:val="Inhoudsopgave2"/>
        <w:tabs>
          <w:tab w:val="right" w:pos="9404" w:leader="dot"/>
        </w:tabs>
        <w:rPr/>
      </w:pPr>
      <w:r>
        <w:rPr/>
        <w:t>6.4 Regels voor antwoordberichten</w:t>
        <w:tab/>
        <w:t>102</w:t>
      </w:r>
    </w:p>
    <w:p>
      <w:pPr>
        <w:pStyle w:val="Inhoudsopgave3"/>
        <w:tabs>
          <w:tab w:val="left" w:pos="0" w:leader="none"/>
          <w:tab w:val="left" w:pos="9006" w:leader="dot"/>
          <w:tab w:val="right" w:pos="9404" w:leader="dot"/>
        </w:tabs>
        <w:rPr/>
      </w:pPr>
      <w:r>
        <w:rPr/>
        <w:t>6.4.1 Het opnemen van objecten in een antwoordbericht</w:t>
        <w:tab/>
        <w:t>103</w:t>
      </w:r>
    </w:p>
    <w:p>
      <w:pPr>
        <w:pStyle w:val="Inhoudsopgave3"/>
        <w:tabs>
          <w:tab w:val="left" w:pos="0" w:leader="none"/>
          <w:tab w:val="left" w:pos="9006" w:leader="dot"/>
          <w:tab w:val="right" w:pos="9404" w:leader="dot"/>
        </w:tabs>
        <w:rPr/>
      </w:pPr>
      <w:r>
        <w:rPr/>
        <w:t>6.4.2 Het vullen van objecten in een antwoordbericht</w:t>
        <w:tab/>
        <w:t>104</w:t>
      </w:r>
    </w:p>
    <w:p>
      <w:pPr>
        <w:pStyle w:val="Inhoudsopgave3"/>
        <w:tabs>
          <w:tab w:val="left" w:pos="0" w:leader="none"/>
          <w:tab w:val="left" w:pos="9006" w:leader="dot"/>
          <w:tab w:val="right" w:pos="9404" w:leader="dot"/>
        </w:tabs>
        <w:rPr/>
      </w:pPr>
      <w:r>
        <w:rPr/>
        <w:t>6.4.3 La01- en La02-antwoordberichten: actuele gegevens</w:t>
        <w:tab/>
        <w:t>105</w:t>
      </w:r>
    </w:p>
    <w:p>
      <w:pPr>
        <w:pStyle w:val="Inhoudsopgave3"/>
        <w:tabs>
          <w:tab w:val="left" w:pos="0" w:leader="none"/>
          <w:tab w:val="left" w:pos="9006" w:leader="dot"/>
          <w:tab w:val="right" w:pos="9404" w:leader="dot"/>
        </w:tabs>
        <w:rPr/>
      </w:pPr>
      <w:r>
        <w:rPr/>
        <w:t>6.4.4 Voorbeeld van een antwoordbericht voor een superentiteittype</w:t>
        <w:tab/>
        <w:t>105</w:t>
      </w:r>
    </w:p>
    <w:p>
      <w:pPr>
        <w:pStyle w:val="Inhoudsopgave3"/>
        <w:tabs>
          <w:tab w:val="left" w:pos="0" w:leader="none"/>
          <w:tab w:val="left" w:pos="9006" w:leader="dot"/>
          <w:tab w:val="right" w:pos="9404" w:leader="dot"/>
        </w:tabs>
        <w:rPr/>
      </w:pPr>
      <w:r>
        <w:rPr/>
        <w:t>6.4.5 La03- t/m La06-antwoordberichten: bevragen op peiltijdstipMaterieel en peiltijdstipFormeel</w:t>
        <w:tab/>
        <w:t>106</w:t>
      </w:r>
    </w:p>
    <w:p>
      <w:pPr>
        <w:pStyle w:val="Inhoudsopgave3"/>
        <w:tabs>
          <w:tab w:val="left" w:pos="0" w:leader="none"/>
          <w:tab w:val="left" w:pos="9006" w:leader="dot"/>
          <w:tab w:val="right" w:pos="9404" w:leader="dot"/>
        </w:tabs>
        <w:rPr/>
      </w:pPr>
      <w:r>
        <w:rPr/>
        <w:t>6.4.6 La07- t/m La10-antwoordberichten met historie</w:t>
        <w:tab/>
        <w:t>108</w:t>
      </w:r>
    </w:p>
    <w:p>
      <w:pPr>
        <w:pStyle w:val="Inhoudsopgave3"/>
        <w:tabs>
          <w:tab w:val="left" w:pos="0" w:leader="none"/>
          <w:tab w:val="left" w:pos="9006" w:leader="dot"/>
          <w:tab w:val="right" w:pos="9404" w:leader="dot"/>
        </w:tabs>
        <w:rPr/>
      </w:pPr>
      <w:r>
        <w:rPr/>
        <w:t>6.4.7 Het opnemen van metagegevens in La07- t/m La10-berichten</w:t>
        <w:tab/>
        <w:t>118</w:t>
      </w:r>
    </w:p>
    <w:p>
      <w:pPr>
        <w:pStyle w:val="Inhoudsopgave3"/>
        <w:tabs>
          <w:tab w:val="left" w:pos="0" w:leader="none"/>
          <w:tab w:val="left" w:pos="9006" w:leader="dot"/>
          <w:tab w:val="right" w:pos="9404" w:leader="dot"/>
        </w:tabs>
        <w:rPr/>
      </w:pPr>
      <w:r>
        <w:rPr/>
        <w:t>6.4.8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en het simpleType AardAantal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 xml:space="preserve">De elementen eindRelatie en eindObject binnen tijdvakRelatie en tijdvakObject zijn verplicht gemaakt, omdat het niet aanwezig zijn van deze elementen wil zeggen dat de waarde onbekend </w:t>
      </w:r>
      <w:r>
        <w:rPr/>
        <w:t>is</w:t>
      </w:r>
      <w:r>
        <w:rPr/>
        <w:t>.</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8"/>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8"/>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8"/>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8"/>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8"/>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8"/>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8"/>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8"/>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8"/>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8"/>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8"/>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8"/>
        </w:numPr>
        <w:rPr/>
      </w:pPr>
      <w:r>
        <w:rPr/>
        <w:t>Verbeteringen naar aanleiding van review</w:t>
        <w:br/>
        <w:t>Een aantal verbetering doorgevoerd na review voor goedkeuring</w:t>
      </w:r>
    </w:p>
    <w:p>
      <w:pPr>
        <w:pStyle w:val="Normal"/>
        <w:numPr>
          <w:ilvl w:val="0"/>
          <w:numId w:val="98"/>
        </w:numPr>
        <w:rPr/>
      </w:pPr>
      <w:hyperlink r:id="rId31">
        <w:r>
          <w:rPr>
            <w:rStyle w:val="Internetkoppeling"/>
          </w:rPr>
          <w:t>RFC0436: Definiëren mogelijke waarden via verwijzing naar een bestand met de waarden</w:t>
        </w:r>
      </w:hyperlink>
      <w:r>
        <w:rPr/>
        <w:br/>
      </w:r>
      <w:r>
        <w:rPr/>
        <w:t>Paragraaf 3.2.4 toegevoegd</w:t>
      </w:r>
    </w:p>
    <w:p>
      <w:pPr>
        <w:pStyle w:val="Normal"/>
        <w:numPr>
          <w:ilvl w:val="0"/>
          <w:numId w:val="98"/>
        </w:numPr>
        <w:rPr/>
      </w:pPr>
      <w:hyperlink r:id="rId32">
        <w:r>
          <w:rPr>
            <w:rStyle w:val="Internetkoppeling"/>
          </w:rPr>
          <w:t xml:space="preserve">RFC0462: </w:t>
        </w:r>
      </w:hyperlink>
      <w:hyperlink r:id="rId33">
        <w:bookmarkStart w:id="1" w:name="page-title1"/>
        <w:bookmarkEnd w:id="1"/>
        <w:r>
          <w:rPr>
            <w:rStyle w:val="Internetkoppeling"/>
          </w:rPr>
          <w:t>Verwijderen attribute metagegeven</w:t>
        </w:r>
      </w:hyperlink>
    </w:p>
    <w:p>
      <w:pPr>
        <w:pStyle w:val="Normal"/>
        <w:numPr>
          <w:ilvl w:val="0"/>
          <w:numId w:val="0"/>
        </w:numPr>
        <w:ind w:left="283" w:hanging="0"/>
        <w:rPr/>
      </w:pPr>
      <w:r>
        <w:rPr/>
        <w:t xml:space="preserve">In paragraaf 3.3.2 de definitie van het attribute StUF:metagegeven verwijderd. In paragraaf </w:t>
      </w:r>
      <w:r>
        <w:rPr/>
        <w:t xml:space="preserve">6.3.3 zijn de waarden voor het attribute scope allesZonderMetagegevens en allesZonderMetagegevensMaarKerngegevensGerelateerden verwijderd. </w:t>
      </w:r>
      <w:r>
        <w:rPr/>
        <w:t xml:space="preserve"> In de rest van de tekst in schema’s en xml-berichten overal het attribute StUF:metagegeven verwijderd </w:t>
      </w:r>
      <w:r>
        <w:rPr/>
        <w:t>en zijn hier en daar nog tekstuele verbeteringen doorgevoerd</w:t>
      </w:r>
      <w:r>
        <w:rPr/>
        <w:t>.</w:t>
      </w:r>
    </w:p>
    <w:p>
      <w:pPr>
        <w:pStyle w:val="Normal"/>
        <w:numPr>
          <w:ilvl w:val="0"/>
          <w:numId w:val="98"/>
        </w:numPr>
        <w:rPr/>
      </w:pPr>
      <w:hyperlink r:id="rId34">
        <w:ins w:id="0" w:author="Onbekende auteur" w:date="2017-01-30T13:33:00Z">
          <w:r>
            <w:rPr>
              <w:rStyle w:val="Internetkoppeling"/>
            </w:rPr>
            <w:t>RFC0121</w:t>
          </w:r>
        </w:ins>
      </w:hyperlink>
      <w:ins w:id="1" w:author="Onbekende auteur" w:date="2017-01-30T13:33:00Z">
        <w:r>
          <w:rPr/>
          <w:t xml:space="preserve">, </w:t>
        </w:r>
      </w:ins>
      <w:hyperlink r:id="rId35">
        <w:ins w:id="2" w:author="Onbekende auteur" w:date="2017-01-30T13:33:00Z">
          <w:r>
            <w:rPr>
              <w:rStyle w:val="Internetkoppeling"/>
            </w:rPr>
            <w:t>RFC0413</w:t>
          </w:r>
        </w:ins>
      </w:hyperlink>
      <w:ins w:id="3" w:author="Onbekende auteur" w:date="2017-01-30T13:33:00Z">
        <w:r>
          <w:rPr/>
          <w:t xml:space="preserve"> en </w:t>
        </w:r>
      </w:ins>
      <w:hyperlink r:id="rId36">
        <w:ins w:id="4" w:author="Onbekende auteur" w:date="2017-01-30T13:33:00Z">
          <w:r>
            <w:rPr>
              <w:rStyle w:val="Internetkoppeling"/>
            </w:rPr>
            <w:t>RFC0469</w:t>
          </w:r>
        </w:ins>
      </w:hyperlink>
      <w:ins w:id="5" w:author="Onbekende auteur" w:date="2017-01-30T13:33:00Z">
        <w:r>
          <w:rPr/>
          <w:t>: Het minimaliseren van het gebruik van nillable=”</w:t>
        </w:r>
      </w:ins>
      <w:ins w:id="6" w:author="Onbekende auteur" w:date="2017-01-30T13:34:00Z">
        <w:r>
          <w:rPr/>
          <w:t>true” en het niet langer gebruiken van de ref-constructie voor attributes met uitzondering van entiteittype.</w:t>
        </w:r>
      </w:ins>
      <w:ins w:id="7" w:author="Onbekende auteur" w:date="2017-01-31T11:39:00Z">
        <w:r>
          <w:rPr/>
          <w:br/>
        </w:r>
      </w:ins>
      <w:ins w:id="8" w:author="Onbekende auteur" w:date="2017-01-31T11:39:00Z">
        <w:r>
          <w:rPr/>
          <w:t xml:space="preserve">Waar nodig is de namespace prefix ‘StUF:’ verwijderd voor attributes in de tekst en in voorbeelden. </w:t>
        </w:r>
      </w:ins>
      <w:ins w:id="9" w:author="Onbekende auteur" w:date="2017-01-31T08:40:00Z">
        <w:r>
          <w:rPr/>
          <w:br/>
        </w:r>
      </w:ins>
      <w:ins w:id="10" w:author="Onbekende auteur" w:date="2017-01-31T08:40:00Z">
        <w:r>
          <w:rPr/>
          <w:t xml:space="preserve">In het kader van deze RFC wordt de waarde geenWaarde </w:t>
        </w:r>
      </w:ins>
      <w:ins w:id="11" w:author="Onbekende auteur" w:date="2017-01-31T08:41:00Z">
        <w:r>
          <w:rPr/>
          <w:t xml:space="preserve">voor het noValue attribute voortaan gerepresenteerd door een element met een lege inhoud. </w:t>
        </w:r>
      </w:ins>
      <w:ins w:id="12" w:author="Onbekende auteur" w:date="2017-01-31T08:42:00Z">
        <w:r>
          <w:rPr/>
          <w:t>Figuur 4 in hoofdstuk 3 is hierop aangepast. In relaties is het attribute noValue vervangen door binnen het element voor een relatie een choice op te nemen van leeg en een sequence met de elementen van de relatie. Het element leeg heeft als type StUF:NoValue.</w:t>
        </w:r>
      </w:ins>
      <w:ins w:id="13" w:author="Onbekende auteur" w:date="2017-01-31T11:37:00Z">
        <w:r>
          <w:rPr/>
          <w:br/>
          <w:t>De specificatie van het omgaan met sleutelSynchronisatie in relaties zonder elementinhoud is tekstueel verbeterd.</w:t>
        </w:r>
      </w:ins>
      <w:ins w:id="14" w:author="Onbekende auteur" w:date="2017-01-31T11:41:00Z">
        <w:r>
          <w:rPr/>
          <w:br/>
          <w:t>Op enkele plaatsen is de namespace prefix ‘StUF:’ verwijderd voor het element stuurgegevens.</w:t>
        </w:r>
      </w:ins>
      <w:ins w:id="15" w:author="Onbekende auteur" w:date="2017-01-31T12:25:00Z">
        <w:r>
          <w:rPr/>
          <w:br/>
          <w:t>Bij peiltijdstipMaterieel en peilTijdstipForm</w:t>
        </w:r>
      </w:ins>
      <w:ins w:id="16" w:author="Onbekende auteur" w:date="2017-01-31T12:26:00Z">
        <w:r>
          <w:rPr/>
          <w:t xml:space="preserve">eel in ParametersVraag en ParametersAntwoord is een lege waarde niet langer toegestaan om het gebruik van </w:t>
        </w:r>
      </w:ins>
      <w:ins w:id="17" w:author="Onbekende auteur" w:date="2017-01-31T12:26:00Z">
        <w:r>
          <w:rPr>
            <w:rFonts w:ascii="Courier New" w:hAnsi="Courier New"/>
          </w:rPr>
          <w:t>xsi:nil</w:t>
        </w:r>
      </w:ins>
      <w:ins w:id="18" w:author="Onbekende auteur" w:date="2017-01-31T12:26:00Z">
        <w:r>
          <w:rPr/>
          <w:t xml:space="preserve"> te ver</w:t>
        </w:r>
      </w:ins>
      <w:ins w:id="19" w:author="Onbekende auteur" w:date="2017-01-31T12:27:00Z">
        <w:r>
          <w:rPr/>
          <w:t>mijden en de standaard te versimpelen.</w:t>
        </w:r>
      </w:ins>
    </w:p>
    <w:p>
      <w:pPr>
        <w:pStyle w:val="Normal"/>
        <w:numPr>
          <w:ilvl w:val="0"/>
          <w:numId w:val="0"/>
        </w:numPr>
        <w:ind w:left="283" w:hanging="0"/>
        <w:rPr/>
      </w:pPr>
      <w:ins w:id="20" w:author="Onbekende auteur" w:date="2017-01-31T13:47:00Z">
        <w:r>
          <w:rPr/>
          <w:t xml:space="preserve">In paragraaf </w:t>
        </w:r>
      </w:ins>
      <w:ins w:id="21" w:author="Onbekende auteur" w:date="2017-01-31T13:48:00Z">
        <w:r>
          <w:rPr/>
          <w:t xml:space="preserve">3.2.3 is een aantal verbeteringen </w:t>
        </w:r>
      </w:ins>
      <w:ins w:id="22" w:author="Onbekende auteur" w:date="2017-01-31T13:48:00Z">
        <w:r>
          <w:rPr/>
          <w:t xml:space="preserve">aangebracht </w:t>
        </w:r>
      </w:ins>
      <w:ins w:id="23" w:author="Onbekende auteur" w:date="2017-01-31T13:48:00Z">
        <w:r>
          <w:rPr/>
          <w:t>om de tekst en het stuf0302.xsd met elkaar in overeenstemming te b</w:t>
        </w:r>
      </w:ins>
      <w:ins w:id="24" w:author="Onbekende auteur" w:date="2017-01-31T13:49:00Z">
        <w:r>
          <w:rPr/>
          <w:t>rengen.</w:t>
        </w:r>
      </w:ins>
      <w:ins w:id="25" w:author="Onbekende auteur" w:date="2017-01-31T14:01:00Z">
        <w:r>
          <w:rPr/>
          <w:br/>
        </w:r>
      </w:ins>
      <w:ins w:id="26" w:author="Onbekende auteur" w:date="2017-01-31T14:01:00Z">
        <w:r>
          <w:rPr/>
          <w:t xml:space="preserve">De voorbeelden zijn in overeenstemming gebracht met de GAB definitie van </w:t>
        </w:r>
      </w:ins>
      <w:ins w:id="27" w:author="Onbekende auteur" w:date="2017-01-31T14:02:00Z">
        <w:r>
          <w:rPr/>
          <w:t>onvolledige datum en tijd.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37">
        <w:r>
          <w:rPr>
            <w:rStyle w:val="Internetkoppeling"/>
          </w:rPr>
          <w:t>http://</w:t>
        </w:r>
      </w:hyperlink>
      <w:hyperlink r:id="rId38">
        <w:r>
          <w:rPr>
            <w:rStyle w:val="Internetkoppeling"/>
          </w:rPr>
          <w:t>www.stufstandaarden.nl</w:t>
        </w:r>
      </w:hyperlink>
      <w:hyperlink r:id="rId39">
        <w:r>
          <w:rPr>
            <w:rStyle w:val="Internetkoppeling"/>
          </w:rPr>
          <w:t>/StUF/StUF030</w:t>
        </w:r>
      </w:hyperlink>
      <w:hyperlink r:id="rId40">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2" w:name="_Ref100041739"/>
      <w:r>
        <w:rPr/>
        <w:t xml:space="preserve">Globale functionaliteit en opzet van </w:t>
      </w:r>
      <w:bookmarkEnd w:id="2"/>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3" w:name="_Ref100043147"/>
      <w:bookmarkStart w:id="4" w:name="_Ref100987487"/>
      <w:r>
        <w:rPr/>
        <w:t>Relatie tussen berichtinhoud, werkelijkheid</w:t>
      </w:r>
      <w:bookmarkEnd w:id="3"/>
      <w:bookmarkEnd w:id="4"/>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 w:name="__RefHeading__37177203"/>
      <w:bookmarkStart w:id="6" w:name="Ref_VoorbeeldHistorie"/>
      <w:bookmarkStart w:id="7" w:name="Ref_VoorbeeldHistorie"/>
      <w:bookmarkEnd w:id="5"/>
      <w:bookmarkEnd w:id="7"/>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8" w:name="_Ref99175827"/>
      <w:bookmarkEnd w:id="8"/>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9" w:name="Ref_Contentmodel"/>
      <w:bookmarkStart w:id="10" w:name="Ref_Contentmodel"/>
      <w:bookmarkEnd w:id="10"/>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422022700"/>
      <w:r>
        <w:rPr/>
        <w:t xml:space="preserve">De structuur van </w:t>
      </w:r>
      <w:bookmarkEnd w:id="11"/>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5">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6">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__RefHeading___Toc73327_362222095"/>
      <w:bookmarkStart w:id="13" w:name="_Ref521911606"/>
      <w:bookmarkEnd w:id="12"/>
      <w:bookmarkEnd w:id="13"/>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del w:id="28" w:author="Onbekende auteur" w:date="2017-01-30T13:36:00Z">
        <w:r>
          <w:rPr>
            <w:rFonts w:ascii="Courier New" w:hAnsi="Courier New"/>
          </w:rPr>
          <w:delText>StUF:</w:delText>
        </w:r>
      </w:del>
      <w:r>
        <w:rPr>
          <w:rFonts w:ascii="Courier New" w:hAnsi="Courier New"/>
        </w:rPr>
        <w:t>sleutelVerzendend</w:t>
      </w:r>
      <w:r>
        <w:rPr/>
        <w:t xml:space="preserve"> bevat de sleutel in het verzendende systeem. Het attribute </w:t>
      </w:r>
      <w:del w:id="29" w:author="Onbekende auteur" w:date="2017-01-30T13:36:00Z">
        <w:r>
          <w:rPr>
            <w:rFonts w:ascii="Courier New" w:hAnsi="Courier New"/>
          </w:rPr>
          <w:delText>StUF:</w:delText>
        </w:r>
      </w:del>
      <w:r>
        <w:rPr>
          <w:rFonts w:ascii="Courier New" w:hAnsi="Courier New"/>
        </w:rPr>
        <w:t>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del w:id="30" w:author="Onbekende auteur" w:date="2017-01-30T13:37:00Z">
        <w:r>
          <w:rPr>
            <w:rFonts w:ascii="Courier New" w:hAnsi="Courier New"/>
          </w:rPr>
          <w:delText>StUF:</w:delText>
        </w:r>
      </w:del>
      <w:r>
        <w:rPr>
          <w:rFonts w:ascii="Courier New" w:hAnsi="Courier New"/>
        </w:rPr>
        <w:t>sleutelOntvangend</w:t>
      </w:r>
      <w:r>
        <w:rPr/>
        <w:t xml:space="preserve"> bevat de sleutel in het ontvangende systeem. Het attribute </w:t>
      </w:r>
      <w:del w:id="31" w:author="Onbekende auteur" w:date="2017-01-30T13:37:00Z">
        <w:r>
          <w:rPr>
            <w:rFonts w:ascii="Courier New" w:hAnsi="Courier New"/>
          </w:rPr>
          <w:delText>StUF:</w:delText>
        </w:r>
      </w:del>
      <w:r>
        <w:rPr>
          <w:rFonts w:ascii="Courier New" w:hAnsi="Courier New"/>
        </w:rPr>
        <w:t>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del w:id="32" w:author="Onbekende auteur" w:date="2017-01-30T13:37:00Z">
        <w:r>
          <w:rPr>
            <w:rFonts w:ascii="Courier New" w:hAnsi="Courier New"/>
          </w:rPr>
          <w:delText>StUF:</w:delText>
        </w:r>
      </w:del>
      <w:r>
        <w:rPr>
          <w:rFonts w:ascii="Courier New" w:hAnsi="Courier New"/>
        </w:rPr>
        <w:t>sleutelGegevensbeheer</w:t>
      </w:r>
      <w:r>
        <w:rPr/>
        <w:t xml:space="preserve"> bevat de sleutel van een object in het gegevensbeheersysteem. Deze sleutel zorgt voor een systeemoverschrijdende identificatie van een object. Het attribute </w:t>
      </w:r>
      <w:del w:id="33" w:author="Onbekende auteur" w:date="2017-01-30T13:37:00Z">
        <w:r>
          <w:rPr>
            <w:rFonts w:ascii="Courier New" w:hAnsi="Courier New"/>
          </w:rPr>
          <w:delText>StUF:</w:delText>
        </w:r>
      </w:del>
      <w:r>
        <w:rPr>
          <w:rFonts w:ascii="Courier New" w:hAnsi="Courier New"/>
        </w:rPr>
        <w:t>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del w:id="34" w:author="Onbekende auteur" w:date="2017-01-30T13:37:00Z">
              <w:r>
                <w:rPr>
                  <w:rFonts w:cs="Courier New" w:ascii="Courier New" w:hAnsi="Courier New"/>
                  <w:sz w:val="18"/>
                  <w:szCs w:val="18"/>
                </w:rPr>
                <w:delText>StUF:</w:delText>
              </w:r>
            </w:del>
            <w:r>
              <w:rPr>
                <w:rFonts w:cs="Courier New" w:ascii="Courier New" w:hAnsi="Courier New"/>
                <w:sz w:val="18"/>
                <w:szCs w:val="18"/>
              </w:rPr>
              <w:t>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del w:id="35" w:author="Onbekende auteur" w:date="2017-01-30T13:37:00Z">
              <w:r>
                <w:rPr>
                  <w:rFonts w:cs="Courier New" w:ascii="Courier New" w:hAnsi="Courier New"/>
                  <w:sz w:val="18"/>
                  <w:szCs w:val="18"/>
                </w:rPr>
                <w:delText>StUF:</w:delText>
              </w:r>
            </w:del>
            <w:r>
              <w:rPr>
                <w:rFonts w:cs="Courier New" w:ascii="Courier New" w:hAnsi="Courier New"/>
                <w:sz w:val="18"/>
                <w:szCs w:val="18"/>
              </w:rPr>
              <w:t>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del w:id="36" w:author="Onbekende auteur" w:date="2017-01-30T13:37:00Z">
              <w:r>
                <w:rPr>
                  <w:rFonts w:cs="Courier New" w:ascii="Courier New" w:hAnsi="Courier New"/>
                  <w:sz w:val="18"/>
                  <w:szCs w:val="18"/>
                </w:rPr>
                <w:delText>StUF:</w:delText>
              </w:r>
            </w:del>
            <w:r>
              <w:rPr>
                <w:rFonts w:cs="Courier New" w:ascii="Courier New" w:hAnsi="Courier New"/>
                <w:sz w:val="18"/>
                <w:szCs w:val="18"/>
              </w:rPr>
              <w:t>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del w:id="38" w:author="Onbekende auteur" w:date="2017-01-31T14:04:00Z"/>
        </w:rPr>
      </w:pPr>
      <w:del w:id="37" w:author="Onbekende auteur" w:date="2017-01-31T14:04:00Z">
        <w:r>
          <w:rPr/>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4" w:name="Ref_Objectstructuur"/>
      <w:bookmarkStart w:id="15" w:name="Ref_Objectstructuur"/>
      <w:bookmarkEnd w:id="15"/>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6" w:name="_1058708644"/>
                            <w:bookmarkStart w:id="17" w:name="_1058708644"/>
                            <w:bookmarkEnd w:id="17"/>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8" w:name="_Ref412717651"/>
                            <w:r>
                              <w:rPr/>
                              <w:t xml:space="preserve">Figuur </w:t>
                            </w:r>
                            <w:r>
                              <w:rPr/>
                              <w:fldChar w:fldCharType="begin"/>
                            </w:r>
                            <w:r>
                              <w:instrText> SEQ Figuur \* ARABIC </w:instrText>
                            </w:r>
                            <w:r>
                              <w:fldChar w:fldCharType="separate"/>
                            </w:r>
                            <w:r>
                              <w:t>2</w:t>
                            </w:r>
                            <w:r>
                              <w:fldChar w:fldCharType="end"/>
                            </w:r>
                            <w:bookmarkEnd w:id="18"/>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9" w:name="_1058708644"/>
                      <w:bookmarkStart w:id="20" w:name="_1058708644"/>
                      <w:bookmarkEnd w:id="20"/>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1" w:name="_Ref412717651"/>
                      <w:r>
                        <w:rPr/>
                        <w:t xml:space="preserve">Figuur </w:t>
                      </w:r>
                      <w:r>
                        <w:rPr/>
                        <w:fldChar w:fldCharType="begin"/>
                      </w:r>
                      <w:r>
                        <w:instrText> SEQ Figuur \* ARABIC </w:instrText>
                      </w:r>
                      <w:r>
                        <w:fldChar w:fldCharType="separate"/>
                      </w:r>
                      <w:r>
                        <w:t>2</w:t>
                      </w:r>
                      <w:r>
                        <w:fldChar w:fldCharType="end"/>
                      </w:r>
                      <w:bookmarkEnd w:id="21"/>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2" w:name="__RefHeading__39165_699479391"/>
      <w:bookmarkEnd w:id="22"/>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w:t>
      </w:r>
      <w:del w:id="39" w:author="Onbekende auteur" w:date="2017-01-30T14:03:00Z">
        <w:r>
          <w:rPr>
            <w:rFonts w:ascii="Courier New" w:hAnsi="Courier New"/>
            <w:color w:val="000000"/>
            <w:sz w:val="16"/>
            <w:szCs w:val="16"/>
          </w:rPr>
          <w:delText xml:space="preserve"> nillable="true"</w:delText>
        </w:r>
      </w:del>
      <w:r>
        <w:rPr>
          <w:rFonts w:ascii="Courier New" w:hAnsi="Courier New"/>
          <w:color w:val="000000"/>
          <w:sz w:val="16"/>
          <w:szCs w:val="16"/>
        </w:rPr>
        <w:t xml:space="preserv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 xml:space="preserve">&lt;attribute </w:t>
      </w:r>
      <w:del w:id="40" w:author="Onbekende auteur" w:date="2017-01-30T13:39:00Z">
        <w:r>
          <w:rPr>
            <w:rFonts w:ascii="Courier New" w:hAnsi="Courier New"/>
            <w:color w:val="000000"/>
            <w:sz w:val="16"/>
            <w:szCs w:val="16"/>
          </w:rPr>
          <w:delText>ref</w:delText>
        </w:r>
      </w:del>
      <w:ins w:id="41" w:author="Onbekende auteur" w:date="2017-01-30T13:39:00Z">
        <w:r>
          <w:rPr>
            <w:rFonts w:ascii="Courier New" w:hAnsi="Courier New"/>
            <w:color w:val="000000"/>
            <w:sz w:val="16"/>
            <w:szCs w:val="16"/>
          </w:rPr>
          <w:t>name="noValue" type</w:t>
        </w:r>
      </w:ins>
      <w:r>
        <w:rPr>
          <w:rFonts w:ascii="Courier New" w:hAnsi="Courier New"/>
          <w:color w:val="000000"/>
          <w:sz w:val="16"/>
          <w:szCs w:val="16"/>
        </w:rPr>
        <w:t>="StUF:</w:t>
      </w:r>
      <w:ins w:id="42" w:author="Onbekende auteur" w:date="2017-01-30T13:39:00Z">
        <w:r>
          <w:rPr>
            <w:rFonts w:ascii="Courier New" w:hAnsi="Courier New"/>
            <w:color w:val="000000"/>
            <w:sz w:val="16"/>
            <w:szCs w:val="16"/>
          </w:rPr>
          <w:t>N</w:t>
        </w:r>
      </w:ins>
      <w:del w:id="43" w:author="Onbekende auteur" w:date="2017-01-30T13:39:00Z">
        <w:r>
          <w:rPr>
            <w:rFonts w:ascii="Courier New" w:hAnsi="Courier New"/>
            <w:color w:val="000000"/>
            <w:sz w:val="16"/>
            <w:szCs w:val="16"/>
          </w:rPr>
          <w:delText>n</w:delText>
        </w:r>
      </w:del>
      <w:r>
        <w:rPr>
          <w:rFonts w:ascii="Courier New" w:hAnsi="Courier New"/>
          <w:color w:val="000000"/>
          <w:sz w:val="16"/>
          <w:szCs w:val="16"/>
        </w:rPr>
        <w:t>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w:t>
      </w:r>
      <w:del w:id="44" w:author="Onbekende auteur" w:date="2017-01-30T14:04:00Z">
        <w:r>
          <w:rPr>
            <w:b w:val="false"/>
            <w:bCs w:val="false"/>
            <w:i w:val="false"/>
            <w:iCs w:val="false"/>
            <w:spacing w:val="-2"/>
            <w:u w:val="none"/>
          </w:rPr>
          <w:delText>de</w:delText>
        </w:r>
      </w:del>
      <w:ins w:id="45" w:author="Onbekende auteur" w:date="2017-01-30T14:04:00Z">
        <w:r>
          <w:rPr>
            <w:b w:val="false"/>
            <w:bCs w:val="false"/>
            <w:i w:val="false"/>
            <w:iCs w:val="false"/>
            <w:spacing w:val="-2"/>
            <w:u w:val="none"/>
          </w:rPr>
          <w:t>het</w:t>
        </w:r>
      </w:ins>
      <w:r>
        <w:rPr>
          <w:b w:val="false"/>
          <w:bCs w:val="false"/>
          <w:i w:val="false"/>
          <w:iCs w:val="false"/>
          <w:spacing w:val="-2"/>
          <w:u w:val="none"/>
        </w:rPr>
        <w:t xml:space="preserve"> attribute</w:t>
      </w:r>
      <w:del w:id="46" w:author="Onbekende auteur" w:date="2017-01-30T14:04:00Z">
        <w:r>
          <w:rPr>
            <w:b w:val="false"/>
            <w:bCs w:val="false"/>
            <w:i w:val="false"/>
            <w:iCs w:val="false"/>
            <w:spacing w:val="-2"/>
            <w:u w:val="none"/>
          </w:rPr>
          <w:delText xml:space="preserve">Group </w:delText>
        </w:r>
      </w:del>
      <w:del w:id="47" w:author="Onbekende auteur" w:date="2017-01-30T14:04:00Z">
        <w:r>
          <w:rPr>
            <w:rFonts w:ascii="Courier New" w:hAnsi="Courier New"/>
            <w:b w:val="false"/>
            <w:bCs w:val="false"/>
            <w:i w:val="false"/>
            <w:iCs w:val="false"/>
            <w:spacing w:val="-2"/>
            <w:u w:val="none"/>
          </w:rPr>
          <w:delText>StUF:element</w:delText>
        </w:r>
      </w:del>
      <w:ins w:id="48" w:author="Onbekende auteur" w:date="2017-01-30T14:04:00Z">
        <w:r>
          <w:rPr>
            <w:rFonts w:ascii="Courier New" w:hAnsi="Courier New"/>
            <w:b w:val="false"/>
            <w:bCs w:val="false"/>
            <w:i w:val="false"/>
            <w:iCs w:val="false"/>
            <w:spacing w:val="-2"/>
            <w:u w:val="none"/>
          </w:rPr>
          <w:t xml:space="preserve"> </w:t>
        </w:r>
      </w:ins>
      <w:ins w:id="49" w:author="Onbekende auteur" w:date="2017-01-30T14:04:00Z">
        <w:r>
          <w:rPr>
            <w:rFonts w:ascii="Courier New" w:hAnsi="Courier New"/>
            <w:b w:val="false"/>
            <w:bCs w:val="false"/>
            <w:i w:val="false"/>
            <w:iCs w:val="false"/>
            <w:spacing w:val="-2"/>
            <w:u w:val="none"/>
          </w:rPr>
          <w:t>noValue</w:t>
        </w:r>
      </w:ins>
      <w:r>
        <w:rPr>
          <w:b w:val="false"/>
          <w:bCs w:val="false"/>
          <w:i w:val="false"/>
          <w:iCs w:val="false"/>
          <w:spacing w:val="-2"/>
          <w:u w:val="none"/>
        </w:rPr>
        <w:t xml:space="preserve"> is toegevoegd.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ins w:id="50" w:author="Onbekende auteur" w:date="2017-01-31T08:48:00Z">
        <w:r>
          <w:rPr>
            <w:b w:val="false"/>
            <w:bCs w:val="false"/>
            <w:i w:val="false"/>
            <w:iCs w:val="false"/>
            <w:spacing w:val="-2"/>
            <w:u w:val="none"/>
          </w:rPr>
        </w:r>
      </w:ins>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del w:id="51" w:author="Onbekende auteur" w:date="2017-01-31T08:48:00Z">
        <w:r>
          <w:rPr>
            <w:b w:val="false"/>
            <w:bCs w:val="false"/>
            <w:i w:val="false"/>
            <w:iCs w:val="false"/>
            <w:spacing w:val="-2"/>
            <w:u w:val="none"/>
          </w:rPr>
          <w:delText xml:space="preserve"> </w:delText>
        </w:r>
      </w:del>
      <w:r>
        <w:rPr>
          <w:b w:val="false"/>
          <w:bCs w:val="false"/>
          <w:i w:val="false"/>
          <w:iCs w:val="false"/>
          <w:spacing w:val="-2"/>
          <w:u w:val="none"/>
        </w:rPr>
        <w:t>Een StUF-extraElement mag een datum of tijdstip bevatten. In dat geval word</w:t>
      </w:r>
      <w:ins w:id="52" w:author="Onbekende auteur" w:date="2017-01-31T08:46:00Z">
        <w:r>
          <w:rPr>
            <w:b w:val="false"/>
            <w:bCs w:val="false"/>
            <w:i w:val="false"/>
            <w:iCs w:val="false"/>
            <w:spacing w:val="-2"/>
            <w:u w:val="none"/>
          </w:rPr>
          <w:t>t</w:t>
        </w:r>
      </w:ins>
      <w:del w:id="53" w:author="Onbekende auteur" w:date="2017-01-31T08:46:00Z">
        <w:r>
          <w:rPr>
            <w:b w:val="false"/>
            <w:bCs w:val="false"/>
            <w:i w:val="false"/>
            <w:iCs w:val="false"/>
            <w:spacing w:val="-2"/>
            <w:u w:val="none"/>
          </w:rPr>
          <w:delText>en</w:delText>
        </w:r>
      </w:del>
      <w:del w:id="54" w:author="Onbekende auteur" w:date="2017-01-31T08:47:00Z">
        <w:r>
          <w:rPr>
            <w:b w:val="false"/>
            <w:bCs w:val="false"/>
            <w:i w:val="false"/>
            <w:iCs w:val="false"/>
            <w:spacing w:val="-2"/>
            <w:u w:val="none"/>
          </w:rPr>
          <w:delText xml:space="preserve"> voor de vulling </w:delText>
        </w:r>
      </w:del>
      <w:del w:id="55" w:author="Onbekende auteur" w:date="2017-01-30T14:05:00Z">
        <w:r>
          <w:rPr>
            <w:b w:val="false"/>
            <w:bCs w:val="false"/>
            <w:i w:val="false"/>
            <w:iCs w:val="false"/>
            <w:spacing w:val="-2"/>
            <w:u w:val="none"/>
          </w:rPr>
          <w:delText>er</w:delText>
        </w:r>
      </w:del>
      <w:del w:id="56" w:author="Onbekende auteur" w:date="2017-01-31T08:47:00Z">
        <w:r>
          <w:rPr>
            <w:b w:val="false"/>
            <w:bCs w:val="false"/>
            <w:i w:val="false"/>
            <w:iCs w:val="false"/>
            <w:spacing w:val="-2"/>
            <w:u w:val="none"/>
          </w:rPr>
          <w:delText>van</w:delText>
        </w:r>
      </w:del>
      <w:r>
        <w:rPr>
          <w:b w:val="false"/>
          <w:bCs w:val="false"/>
          <w:i w:val="false"/>
          <w:iCs w:val="false"/>
          <w:spacing w:val="-2"/>
          <w:u w:val="none"/>
        </w:rPr>
        <w:t xml:space="preserve"> </w:t>
      </w:r>
      <w:ins w:id="57" w:author="Onbekende auteur" w:date="2017-01-30T14:05:00Z">
        <w:r>
          <w:rPr>
            <w:b w:val="false"/>
            <w:bCs w:val="false"/>
            <w:i w:val="false"/>
            <w:iCs w:val="false"/>
            <w:spacing w:val="-2"/>
            <w:u w:val="none"/>
          </w:rPr>
          <w:t xml:space="preserve">de waarde </w:t>
        </w:r>
      </w:ins>
      <w:ins w:id="58" w:author="Onbekende auteur" w:date="2017-01-31T08:47:00Z">
        <w:r>
          <w:rPr>
            <w:b w:val="false"/>
            <w:bCs w:val="false"/>
            <w:i w:val="false"/>
            <w:iCs w:val="false"/>
            <w:spacing w:val="-2"/>
            <w:u w:val="none"/>
          </w:rPr>
          <w:t>gevuld met de waarde van één van de elementen tijdstip, datum, jaarMaand of jaar</w:t>
        </w:r>
      </w:ins>
      <w:ins w:id="59" w:author="Onbekende auteur" w:date="2017-01-31T08:48:00Z">
        <w:r>
          <w:rPr>
            <w:b w:val="false"/>
            <w:bCs w:val="false"/>
            <w:i w:val="false"/>
            <w:iCs w:val="false"/>
            <w:spacing w:val="-2"/>
            <w:u w:val="none"/>
          </w:rPr>
          <w:t xml:space="preserve"> conform </w:t>
        </w:r>
      </w:ins>
      <w:r>
        <w:rPr>
          <w:b w:val="false"/>
          <w:bCs w:val="false"/>
          <w:i w:val="false"/>
          <w:iCs w:val="false"/>
          <w:spacing w:val="-2"/>
          <w:u w:val="none"/>
        </w:rPr>
        <w:t xml:space="preserve">de voorschriften </w:t>
      </w:r>
      <w:del w:id="60" w:author="Onbekende auteur" w:date="2017-01-31T08:48:00Z">
        <w:r>
          <w:rPr>
            <w:b w:val="false"/>
            <w:bCs w:val="false"/>
            <w:i w:val="false"/>
            <w:iCs w:val="false"/>
            <w:spacing w:val="-2"/>
            <w:u w:val="none"/>
          </w:rPr>
          <w:delText xml:space="preserve">gevolgd zoals beschreven </w:delText>
        </w:r>
      </w:del>
      <w:r>
        <w:rPr>
          <w:b w:val="false"/>
          <w:bCs w:val="false"/>
          <w:i w:val="false"/>
          <w:iCs w:val="false"/>
          <w:spacing w:val="-2"/>
          <w:u w:val="none"/>
        </w:rPr>
        <w:t xml:space="preserve">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ins w:id="61" w:author="Onbekende auteur" w:date="2017-01-30T14:05:00Z">
        <w:r>
          <w:rPr>
            <w:b w:val="false"/>
            <w:bCs w:val="false"/>
            <w:i w:val="false"/>
            <w:iCs w:val="false"/>
            <w:spacing w:val="-2"/>
            <w:u w:val="none"/>
          </w:rPr>
          <w:t xml:space="preserve"> </w:t>
        </w:r>
      </w:ins>
      <w:ins w:id="62" w:author="Onbekende auteur" w:date="2017-01-30T14:05:00Z">
        <w:r>
          <w:rPr>
            <w:b w:val="false"/>
            <w:bCs w:val="false"/>
            <w:i w:val="false"/>
            <w:iCs w:val="false"/>
            <w:spacing w:val="-2"/>
            <w:u w:val="none"/>
          </w:rPr>
          <w:t>Een eventuele noValue waarde wordt  niet meegegeven in het element leeg, maar binnen het attribute noValue.</w:t>
        </w:r>
      </w:ins>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3" w:name="__RefHeading__22867_227750952"/>
      <w:bookmarkEnd w:id="23"/>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w:t>
      </w:r>
      <w:del w:id="63" w:author="Onbekende auteur" w:date="2017-01-31T13:41:00Z">
        <w:r>
          <w:rPr>
            <w:rFonts w:eastAsia="Arial" w:cs="Arial" w:ascii="Courier New" w:hAnsi="Courier New"/>
            <w:color w:val="800000"/>
            <w:sz w:val="16"/>
            <w:szCs w:val="16"/>
          </w:rPr>
          <w:delText>Group</w:delText>
        </w:r>
      </w:del>
      <w:ins w:id="64" w:author="Onbekende auteur" w:date="2017-01-31T13:41:00Z">
        <w:r>
          <w:rPr>
            <w:rFonts w:eastAsia="Arial" w:cs="Arial" w:ascii="Courier New" w:hAnsi="Courier New"/>
            <w:color w:val="800000"/>
            <w:sz w:val="16"/>
            <w:szCs w:val="16"/>
          </w:rPr>
          <w:t xml:space="preserve"> </w:t>
        </w:r>
      </w:ins>
      <w:ins w:id="65" w:author="Onbekende auteur" w:date="2017-01-31T13:41:00Z">
        <w:r>
          <w:rPr>
            <w:rFonts w:eastAsia="Arial" w:cs="Arial" w:ascii="Courier New" w:hAnsi="Courier New"/>
            <w:color w:val="800000"/>
            <w:sz w:val="16"/>
            <w:szCs w:val="16"/>
          </w:rPr>
          <w:t>name=</w:t>
        </w:r>
      </w:ins>
      <w:ins w:id="66" w:author="Onbekende auteur" w:date="2017-01-31T13:41:00Z">
        <w:r>
          <w:rPr>
            <w:rFonts w:eastAsia="Arial" w:cs="Arial" w:ascii="Courier New" w:hAnsi="Courier New"/>
            <w:color w:val="3333FF"/>
            <w:sz w:val="16"/>
            <w:szCs w:val="16"/>
          </w:rPr>
          <w:t>”</w:t>
        </w:r>
      </w:ins>
      <w:ins w:id="67" w:author="Onbekende auteur" w:date="2017-01-31T13:41:00Z">
        <w:r>
          <w:rPr>
            <w:rFonts w:eastAsia="Arial" w:cs="Arial" w:ascii="Courier New" w:hAnsi="Courier New"/>
            <w:color w:val="000000"/>
            <w:sz w:val="16"/>
            <w:szCs w:val="16"/>
          </w:rPr>
          <w:t>noValue</w:t>
        </w:r>
      </w:ins>
      <w:ins w:id="68" w:author="Onbekende auteur" w:date="2017-01-31T13:41:00Z">
        <w:r>
          <w:rPr>
            <w:rFonts w:eastAsia="Arial" w:cs="Arial" w:ascii="Courier New" w:hAnsi="Courier New"/>
            <w:color w:val="3333FF"/>
            <w:sz w:val="16"/>
            <w:szCs w:val="16"/>
          </w:rPr>
          <w:t>”</w:t>
        </w:r>
      </w:ins>
      <w:r>
        <w:rPr>
          <w:rFonts w:eastAsia="Arial" w:cs="Arial" w:ascii="Courier New" w:hAnsi="Courier New"/>
          <w:color w:val="FF0000"/>
          <w:sz w:val="16"/>
          <w:szCs w:val="16"/>
        </w:rPr>
        <w:t xml:space="preserve"> </w:t>
      </w:r>
      <w:del w:id="69" w:author="Onbekende auteur" w:date="2017-01-31T13:41:00Z">
        <w:r>
          <w:rPr>
            <w:rFonts w:eastAsia="Arial" w:cs="Arial" w:ascii="Courier New" w:hAnsi="Courier New"/>
            <w:color w:val="FF0000"/>
            <w:sz w:val="16"/>
            <w:szCs w:val="16"/>
          </w:rPr>
          <w:delText>ref</w:delText>
        </w:r>
      </w:del>
      <w:ins w:id="70" w:author="Onbekende auteur" w:date="2017-01-31T13:41:00Z">
        <w:r>
          <w:rPr>
            <w:rFonts w:eastAsia="Arial" w:cs="Arial" w:ascii="Courier New" w:hAnsi="Courier New"/>
            <w:color w:val="FF0000"/>
            <w:sz w:val="16"/>
            <w:szCs w:val="16"/>
          </w:rPr>
          <w:t>type</w:t>
        </w:r>
      </w:ins>
      <w:r>
        <w:rPr>
          <w:rFonts w:eastAsia="Arial" w:cs="Arial" w:ascii="Courier New" w:hAnsi="Courier New"/>
          <w:color w:val="0000FF"/>
          <w:sz w:val="16"/>
          <w:szCs w:val="16"/>
        </w:rPr>
        <w:t>="</w:t>
      </w:r>
      <w:r>
        <w:rPr>
          <w:rFonts w:eastAsia="Arial" w:cs="Arial" w:ascii="Courier New" w:hAnsi="Courier New"/>
          <w:color w:val="000000"/>
          <w:sz w:val="16"/>
          <w:szCs w:val="16"/>
        </w:rPr>
        <w:t>StUF:</w:t>
      </w:r>
      <w:del w:id="71" w:author="Onbekende auteur" w:date="2017-01-31T13:41:00Z">
        <w:r>
          <w:rPr>
            <w:rFonts w:eastAsia="Arial" w:cs="Arial" w:ascii="Courier New" w:hAnsi="Courier New"/>
            <w:color w:val="000000"/>
            <w:sz w:val="16"/>
            <w:szCs w:val="16"/>
          </w:rPr>
          <w:delText>element</w:delText>
        </w:r>
      </w:del>
      <w:ins w:id="72" w:author="Onbekende auteur" w:date="2017-01-31T13:41:00Z">
        <w:r>
          <w:rPr>
            <w:rFonts w:eastAsia="Arial" w:cs="Arial" w:ascii="Courier New" w:hAnsi="Courier New"/>
            <w:color w:val="000000"/>
            <w:sz w:val="16"/>
            <w:szCs w:val="16"/>
          </w:rPr>
          <w:t>NoValue</w:t>
        </w:r>
      </w:ins>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w:t>
      </w:r>
      <w:del w:id="73" w:author="Onbekende auteur" w:date="2017-01-31T14:05:00Z">
        <w:r>
          <w:rPr>
            <w:rFonts w:eastAsia="Arial" w:cs="Arial" w:ascii="Courier New" w:hAnsi="Courier New"/>
            <w:color w:val="800000"/>
            <w:sz w:val="16"/>
            <w:szCs w:val="16"/>
          </w:rPr>
          <w:delText>Group</w:delText>
        </w:r>
      </w:del>
      <w:r>
        <w:rPr>
          <w:rFonts w:eastAsia="Arial" w:cs="Arial" w:ascii="Courier New" w:hAnsi="Courier New"/>
          <w:color w:val="FF0000"/>
          <w:sz w:val="16"/>
          <w:szCs w:val="16"/>
        </w:rPr>
        <w:t xml:space="preserve"> </w:t>
      </w:r>
      <w:ins w:id="74" w:author="Onbekende auteur" w:date="2017-01-31T13:42:00Z">
        <w:r>
          <w:rPr>
            <w:rFonts w:eastAsia="Arial" w:cs="Arial" w:ascii="Courier New" w:hAnsi="Courier New"/>
            <w:color w:val="800000"/>
            <w:sz w:val="16"/>
            <w:szCs w:val="16"/>
          </w:rPr>
          <w:t>name=</w:t>
        </w:r>
      </w:ins>
      <w:ins w:id="75" w:author="Onbekende auteur" w:date="2017-01-31T13:42:00Z">
        <w:r>
          <w:rPr>
            <w:rFonts w:eastAsia="Arial" w:cs="Arial" w:ascii="Courier New" w:hAnsi="Courier New"/>
            <w:color w:val="3333FF"/>
            <w:sz w:val="16"/>
            <w:szCs w:val="16"/>
          </w:rPr>
          <w:t>”</w:t>
        </w:r>
      </w:ins>
      <w:ins w:id="76" w:author="Onbekende auteur" w:date="2017-01-31T13:42:00Z">
        <w:r>
          <w:rPr>
            <w:rFonts w:eastAsia="Arial" w:cs="Arial" w:ascii="Courier New" w:hAnsi="Courier New"/>
            <w:color w:val="000000"/>
            <w:sz w:val="16"/>
            <w:szCs w:val="16"/>
          </w:rPr>
          <w:t>noValue</w:t>
        </w:r>
      </w:ins>
      <w:ins w:id="77" w:author="Onbekende auteur" w:date="2017-01-31T13:42:00Z">
        <w:r>
          <w:rPr>
            <w:rFonts w:eastAsia="Arial" w:cs="Arial" w:ascii="Courier New" w:hAnsi="Courier New"/>
            <w:color w:val="3333FF"/>
            <w:sz w:val="16"/>
            <w:szCs w:val="16"/>
          </w:rPr>
          <w:t>”</w:t>
        </w:r>
      </w:ins>
      <w:ins w:id="78" w:author="Onbekende auteur" w:date="2017-01-31T13:42:00Z">
        <w:r>
          <w:rPr>
            <w:rFonts w:eastAsia="Arial" w:cs="Arial" w:ascii="Courier New" w:hAnsi="Courier New"/>
            <w:color w:val="FF0000"/>
            <w:sz w:val="16"/>
            <w:szCs w:val="16"/>
          </w:rPr>
          <w:t xml:space="preserve"> </w:t>
        </w:r>
      </w:ins>
      <w:del w:id="79" w:author="Onbekende auteur" w:date="2017-01-31T13:42:00Z">
        <w:r>
          <w:rPr>
            <w:rFonts w:eastAsia="Arial" w:cs="Arial" w:ascii="Courier New" w:hAnsi="Courier New"/>
            <w:color w:val="FF0000"/>
            <w:sz w:val="16"/>
            <w:szCs w:val="16"/>
          </w:rPr>
          <w:delText>ref</w:delText>
        </w:r>
      </w:del>
      <w:ins w:id="80" w:author="Onbekende auteur" w:date="2017-01-31T13:42:00Z">
        <w:r>
          <w:rPr>
            <w:rFonts w:eastAsia="Arial" w:cs="Arial" w:ascii="Courier New" w:hAnsi="Courier New"/>
            <w:color w:val="FF0000"/>
            <w:sz w:val="16"/>
            <w:szCs w:val="16"/>
          </w:rPr>
          <w:t>type</w:t>
        </w:r>
      </w:ins>
      <w:r>
        <w:rPr>
          <w:rFonts w:eastAsia="Arial" w:cs="Arial" w:ascii="Courier New" w:hAnsi="Courier New"/>
          <w:color w:val="0000FF"/>
          <w:sz w:val="16"/>
          <w:szCs w:val="16"/>
        </w:rPr>
        <w:t>="</w:t>
      </w:r>
      <w:r>
        <w:rPr>
          <w:rFonts w:eastAsia="Arial" w:cs="Arial" w:ascii="Courier New" w:hAnsi="Courier New"/>
          <w:color w:val="000000"/>
          <w:sz w:val="16"/>
          <w:szCs w:val="16"/>
        </w:rPr>
        <w:t>StUF:</w:t>
      </w:r>
      <w:del w:id="81" w:author="Onbekende auteur" w:date="2017-01-31T13:42:00Z">
        <w:r>
          <w:rPr>
            <w:rFonts w:eastAsia="Arial" w:cs="Arial" w:ascii="Courier New" w:hAnsi="Courier New"/>
            <w:color w:val="000000"/>
            <w:sz w:val="16"/>
            <w:szCs w:val="16"/>
          </w:rPr>
          <w:delText>element</w:delText>
        </w:r>
      </w:del>
      <w:ins w:id="82" w:author="Onbekende auteur" w:date="2017-01-31T13:42:00Z">
        <w:r>
          <w:rPr>
            <w:rFonts w:eastAsia="Arial" w:cs="Arial" w:ascii="Courier New" w:hAnsi="Courier New"/>
            <w:color w:val="000000"/>
            <w:sz w:val="16"/>
            <w:szCs w:val="16"/>
          </w:rPr>
          <w:t>NoValue</w:t>
        </w:r>
      </w:ins>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4" w:name="__RefHeading___Toc76626_362222095"/>
      <w:bookmarkEnd w:id="24"/>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w:t>
      </w:r>
      <w:del w:id="83" w:author="Onbekende auteur" w:date="2017-01-31T13:43:00Z">
        <w:r>
          <w:rPr/>
          <w:delText>StUF:</w:delText>
        </w:r>
      </w:del>
      <w:ins w:id="84" w:author="Onbekende auteur" w:date="2017-01-31T13:43:00Z">
        <w:r>
          <w:rPr/>
          <w:t xml:space="preserve">het attribute </w:t>
        </w:r>
      </w:ins>
      <w:r>
        <w:rPr>
          <w:rFonts w:ascii="Courier New" w:hAnsi="Courier New"/>
          <w:rPrChange w:id="0" w:author="Onbekende auteur" w:date="2017-01-31T13:43:00Z"/>
        </w:rPr>
        <w:t>noValue</w:t>
      </w:r>
      <w:r>
        <w:rPr/>
        <w:t xml:space="preserve"> zijn ook de complexTypes StUF:Datum-e en StUF:Tijdstip-e gedefinieerd als extensions die het attribute </w:t>
      </w:r>
      <w:del w:id="86" w:author="Onbekende auteur" w:date="2017-01-31T13:43:00Z">
        <w:r>
          <w:rPr>
            <w:rFonts w:ascii="Courier New" w:hAnsi="Courier New"/>
          </w:rPr>
          <w:delText>StUF:</w:delText>
        </w:r>
      </w:del>
      <w:r>
        <w:rPr>
          <w:rFonts w:ascii="Courier New" w:hAnsi="Courier New"/>
        </w:rPr>
        <w:t>noValue</w:t>
      </w:r>
      <w:r>
        <w:rPr/>
        <w:t xml:space="preserve"> toevoegen aan </w:t>
      </w:r>
      <w:r>
        <w:rPr>
          <w:rFonts w:ascii="Courier New" w:hAnsi="Courier New"/>
        </w:rPr>
        <w:t>xs:date</w:t>
      </w:r>
      <w:r>
        <w:rPr/>
        <w:t xml:space="preserve"> en </w:t>
      </w:r>
      <w:del w:id="87" w:author="Onbekende auteur" w:date="2017-01-31T13:43:00Z">
        <w:r>
          <w:rPr>
            <w:rFonts w:ascii="Courier New" w:hAnsi="Courier New"/>
          </w:rPr>
          <w:delText>xs</w:delText>
        </w:r>
      </w:del>
      <w:ins w:id="88" w:author="Onbekende auteur" w:date="2017-01-31T13:43:00Z">
        <w:r>
          <w:rPr>
            <w:rFonts w:ascii="Courier New" w:hAnsi="Courier New"/>
          </w:rPr>
          <w:t>StUF</w:t>
        </w:r>
      </w:ins>
      <w:r>
        <w:rPr>
          <w:rFonts w:ascii="Courier New" w:hAnsi="Courier New"/>
          <w:rPrChange w:id="0" w:author="Onbekende auteur" w:date="2017-01-31T13:43:00Z"/>
        </w:rPr>
        <w:t>:</w:t>
      </w:r>
      <w:r>
        <w:rPr>
          <w:rFonts w:ascii="Courier New" w:hAnsi="Courier New"/>
        </w:rPr>
        <w:t>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5" w:name="__DdeLink__31562_1131156099"/>
      <w:r>
        <w:rPr>
          <w:rFonts w:ascii="Courier New" w:hAnsi="Courier New"/>
        </w:rPr>
        <w:t>DatumMogelijkOnvolledig</w:t>
      </w:r>
      <w:ins w:id="90" w:author="Onbekende auteur" w:date="2017-01-31T13:45:00Z">
        <w:r>
          <w:rPr>
            <w:rFonts w:ascii="Courier New" w:hAnsi="Courier New"/>
          </w:rPr>
          <w:t>-</w:t>
        </w:r>
      </w:ins>
      <w:ins w:id="91" w:author="Onbekende auteur" w:date="2017-01-31T13:45:00Z">
        <w:r>
          <w:rPr>
            <w:rFonts w:ascii="Courier New" w:hAnsi="Courier New"/>
          </w:rPr>
          <w:t>e</w:t>
        </w:r>
      </w:ins>
      <w:r>
        <w:rPr/>
        <w:t xml:space="preserve">, </w:t>
      </w:r>
      <w:r>
        <w:rPr>
          <w:rFonts w:ascii="Courier New" w:hAnsi="Courier New"/>
        </w:rPr>
        <w:t>DatumMogelijkOnvolledig</w:t>
      </w:r>
      <w:del w:id="92" w:author="Onbekende auteur" w:date="2017-01-31T13:45:00Z">
        <w:r>
          <w:rPr>
            <w:rFonts w:ascii="Courier New" w:hAnsi="Courier New"/>
          </w:rPr>
          <w:delText>Type</w:delText>
        </w:r>
      </w:del>
      <w:ins w:id="93" w:author="Onbekende auteur" w:date="2017-01-31T13:45:00Z">
        <w:bookmarkEnd w:id="25"/>
        <w:r>
          <w:rPr>
            <w:rFonts w:ascii="Courier New" w:hAnsi="Courier New"/>
          </w:rPr>
          <w:t>-</w:t>
        </w:r>
      </w:ins>
      <w:ins w:id="94" w:author="Onbekende auteur" w:date="2017-01-31T13:45:00Z">
        <w:r>
          <w:rPr>
            <w:rFonts w:ascii="Courier New" w:hAnsi="Courier New"/>
          </w:rPr>
          <w:t>r</w:t>
        </w:r>
      </w:ins>
      <w:r>
        <w:rPr/>
        <w:t xml:space="preserve">, </w:t>
      </w:r>
      <w:r>
        <w:rPr>
          <w:rFonts w:ascii="Courier New" w:hAnsi="Courier New"/>
        </w:rPr>
        <w:t>TijdstipMogelijkOnvolledig</w:t>
      </w:r>
      <w:ins w:id="95" w:author="Onbekende auteur" w:date="2017-01-31T13:45:00Z">
        <w:r>
          <w:rPr>
            <w:rFonts w:ascii="Courier New" w:hAnsi="Courier New"/>
          </w:rPr>
          <w:t>-</w:t>
        </w:r>
      </w:ins>
      <w:ins w:id="96" w:author="Onbekende auteur" w:date="2017-01-31T13:45:00Z">
        <w:r>
          <w:rPr>
            <w:rFonts w:ascii="Courier New" w:hAnsi="Courier New"/>
          </w:rPr>
          <w:t>e</w:t>
        </w:r>
      </w:ins>
      <w:r>
        <w:rPr/>
        <w:t xml:space="preserve"> en </w:t>
      </w:r>
      <w:r>
        <w:rPr>
          <w:rFonts w:ascii="Courier New" w:hAnsi="Courier New"/>
        </w:rPr>
        <w:t>TijdstipMogelijkOnvolledig</w:t>
      </w:r>
      <w:del w:id="97" w:author="Onbekende auteur" w:date="2017-01-31T13:45:00Z">
        <w:r>
          <w:rPr>
            <w:rFonts w:ascii="Courier New" w:hAnsi="Courier New"/>
          </w:rPr>
          <w:delText>Type</w:delText>
        </w:r>
      </w:del>
      <w:ins w:id="98" w:author="Onbekende auteur" w:date="2017-01-31T13:45:00Z">
        <w:r>
          <w:rPr>
            <w:rFonts w:ascii="Courier New" w:hAnsi="Courier New"/>
          </w:rPr>
          <w:t>-</w:t>
        </w:r>
      </w:ins>
      <w:ins w:id="99" w:author="Onbekende auteur" w:date="2017-01-31T13:45:00Z">
        <w:r>
          <w:rPr>
            <w:rFonts w:ascii="Courier New" w:hAnsi="Courier New"/>
          </w:rPr>
          <w:t>r</w:t>
        </w:r>
      </w:ins>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6" w:name="__DdeLink__31564_1131156099"/>
      <w:r>
        <w:rPr>
          <w:rFonts w:ascii="Courier New" w:hAnsi="Courier New"/>
        </w:rPr>
        <w:t>DatumMogelijkOnvolledig</w:t>
      </w:r>
      <w:ins w:id="100" w:author="Onbekende auteur" w:date="2017-01-31T13:45:00Z">
        <w:r>
          <w:rPr>
            <w:rFonts w:ascii="Courier New" w:hAnsi="Courier New"/>
          </w:rPr>
          <w:t>-</w:t>
        </w:r>
      </w:ins>
      <w:ins w:id="101" w:author="Onbekende auteur" w:date="2017-01-31T13:45:00Z">
        <w:r>
          <w:rPr>
            <w:rFonts w:ascii="Courier New" w:hAnsi="Courier New"/>
          </w:rPr>
          <w:t>e</w:t>
        </w:r>
      </w:ins>
      <w:r>
        <w:rPr/>
        <w:t xml:space="preserve"> of </w:t>
      </w:r>
      <w:r>
        <w:rPr>
          <w:rFonts w:ascii="Courier New" w:hAnsi="Courier New"/>
        </w:rPr>
        <w:t>TijdstipMogelijkOnvolledig</w:t>
      </w:r>
      <w:ins w:id="102" w:author="Onbekende auteur" w:date="2017-01-31T13:45:00Z">
        <w:bookmarkEnd w:id="26"/>
        <w:r>
          <w:rPr>
            <w:rFonts w:ascii="Courier New" w:hAnsi="Courier New"/>
          </w:rPr>
          <w:t>-</w:t>
        </w:r>
      </w:ins>
      <w:ins w:id="103" w:author="Onbekende auteur" w:date="2017-01-31T13:45:00Z">
        <w:r>
          <w:rPr>
            <w:rFonts w:ascii="Courier New" w:hAnsi="Courier New"/>
          </w:rPr>
          <w:t>e</w:t>
        </w:r>
      </w:ins>
      <w:r>
        <w:rPr/>
        <w:t xml:space="preserve"> het attribute </w:t>
      </w:r>
      <w:del w:id="104" w:author="Onbekende auteur" w:date="2017-01-31T13:45:00Z">
        <w:r>
          <w:rPr/>
          <w:delText>StUF:</w:delText>
        </w:r>
      </w:del>
      <w:r>
        <w:rPr>
          <w:rFonts w:ascii="Courier New" w:hAnsi="Courier New"/>
          <w:rPrChange w:id="0" w:author="Onbekende auteur" w:date="2017-01-31T13:45:00Z"/>
        </w:rPr>
        <w:t>noValue</w:t>
      </w:r>
      <w:r>
        <w:rPr/>
        <w:t xml:space="preserve"> bevatten, kan het onbekend zijn van het jaar gespecificeerd worden door een element met één van deze complexTypes op te  nemen met </w:t>
      </w:r>
      <w:r>
        <w:rPr>
          <w:rFonts w:ascii="Courier New" w:hAnsi="Courier New"/>
        </w:rPr>
        <w:t>xsi:nil=”true”</w:t>
      </w:r>
      <w:r>
        <w:rPr/>
        <w:t xml:space="preserve"> en </w:t>
      </w:r>
      <w:del w:id="106" w:author="Onbekende auteur" w:date="2017-01-31T13:46:00Z">
        <w:r>
          <w:rPr>
            <w:rFonts w:ascii="Courier New" w:hAnsi="Courier New"/>
          </w:rPr>
          <w:delText>StUF:</w:delText>
        </w:r>
      </w:del>
      <w:r>
        <w:rPr>
          <w:rFonts w:ascii="Courier New" w:hAnsi="Courier New"/>
        </w:rPr>
        <w:t>noValue=”waardeBestaat”</w:t>
      </w:r>
      <w:r>
        <w:rPr/>
        <w:t>.</w:t>
      </w:r>
    </w:p>
    <w:p>
      <w:pPr>
        <w:pStyle w:val="Normal"/>
        <w:rPr/>
      </w:pPr>
      <w:r>
        <w:rPr/>
      </w:r>
    </w:p>
    <w:p>
      <w:pPr>
        <w:pStyle w:val="Normal"/>
        <w:rPr/>
      </w:pPr>
      <w:r>
        <w:rPr/>
        <w:t xml:space="preserve">De complexTypes </w:t>
      </w:r>
      <w:r>
        <w:rPr>
          <w:rFonts w:ascii="Courier New" w:hAnsi="Courier New"/>
        </w:rPr>
        <w:t>DatumMogelijkOnvolledig</w:t>
      </w:r>
      <w:ins w:id="107" w:author="Onbekende auteur" w:date="2017-01-31T13:46:00Z">
        <w:r>
          <w:rPr>
            <w:rFonts w:ascii="Courier New" w:hAnsi="Courier New"/>
          </w:rPr>
          <w:t>-</w:t>
        </w:r>
      </w:ins>
      <w:ins w:id="108" w:author="Onbekende auteur" w:date="2017-01-31T13:46:00Z">
        <w:r>
          <w:rPr>
            <w:rFonts w:ascii="Courier New" w:hAnsi="Courier New"/>
          </w:rPr>
          <w:t>e</w:t>
        </w:r>
      </w:ins>
      <w:r>
        <w:rPr/>
        <w:t xml:space="preserve"> of </w:t>
      </w:r>
      <w:r>
        <w:rPr>
          <w:rFonts w:ascii="Courier New" w:hAnsi="Courier New"/>
        </w:rPr>
        <w:t>TijdstipMogelijkOnvolledig</w:t>
      </w:r>
      <w:ins w:id="109" w:author="Onbekende auteur" w:date="2017-01-31T13:46:00Z">
        <w:r>
          <w:rPr>
            <w:rFonts w:ascii="Courier New" w:hAnsi="Courier New"/>
          </w:rPr>
          <w:t>-</w:t>
        </w:r>
      </w:ins>
      <w:ins w:id="110" w:author="Onbekende auteur" w:date="2017-01-31T13:46:00Z">
        <w:r>
          <w:rPr>
            <w:rFonts w:ascii="Courier New" w:hAnsi="Courier New"/>
          </w:rPr>
          <w:t>e</w:t>
        </w:r>
      </w:ins>
      <w:r>
        <w:rPr/>
        <w:t xml:space="preserve"> mogen alleen gebruikt worden als de datum of datum/tijd daadwerkelijk onvolledig mag zijn. Zo niet, dan moet een op </w:t>
      </w:r>
      <w:r>
        <w:rPr>
          <w:rFonts w:ascii="Courier New" w:hAnsi="Courier New"/>
        </w:rPr>
        <w:t>xs:date</w:t>
      </w:r>
      <w:r>
        <w:rPr/>
        <w:t xml:space="preserve"> of </w:t>
      </w:r>
      <w:del w:id="111" w:author="Onbekende auteur" w:date="2017-01-31T13:46:00Z">
        <w:r>
          <w:rPr>
            <w:rFonts w:ascii="Courier New" w:hAnsi="Courier New"/>
          </w:rPr>
          <w:delText>xs</w:delText>
        </w:r>
      </w:del>
      <w:ins w:id="112" w:author="Onbekende auteur" w:date="2017-01-31T13:46:00Z">
        <w:r>
          <w:rPr>
            <w:rFonts w:ascii="Courier New" w:hAnsi="Courier New"/>
          </w:rPr>
          <w:t>StUF</w:t>
        </w:r>
      </w:ins>
      <w:r>
        <w:rPr>
          <w:rFonts w:ascii="Courier New" w:hAnsi="Courier New"/>
          <w:rPrChange w:id="0" w:author="Onbekende auteur" w:date="2017-01-31T13:46:00Z"/>
        </w:rPr>
        <w:t>:</w:t>
      </w:r>
      <w:r>
        <w:rPr>
          <w:rFonts w:ascii="Courier New" w:hAnsi="Courier New"/>
        </w:rPr>
        <w:t>dateTime</w:t>
      </w:r>
      <w:r>
        <w:rPr/>
        <w:t xml:space="preserve"> gebaseerd type gebruikt worden.</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Dynamische waardenlijsten</w:t>
      </w:r>
    </w:p>
    <w:p>
      <w:pPr>
        <w:pStyle w:val="Normal"/>
        <w:rPr/>
      </w:pPr>
      <w:r>
        <w:rPr/>
        <w:t xml:space="preserve">Het gebruik van een enumeratie gedefinieerd in </w:t>
      </w:r>
      <w:r>
        <w:rPr/>
        <w:t>een</w:t>
      </w:r>
      <w:r>
        <w:rPr/>
        <w:t xml:space="preserve"> xsd-</w:t>
      </w:r>
      <w:r>
        <w:rPr/>
        <w:t>bestand</w:t>
      </w:r>
      <w:r>
        <w:rPr/>
        <w:t xml:space="preserve"> heeft als nadeel dat wijziging alleen mogelijk is door over te gaan naar een nieuwe versie van het sectormodel. Dit is wel erg zwaar voor een simpele wijziging in een enumeratie. Zodra er een kans is dat een enumeratie zal wijzigen gedurende de verwachte levensduur van het sectormodel, is een ander mechanisme gewenst.</w:t>
      </w:r>
    </w:p>
    <w:p>
      <w:pPr>
        <w:pStyle w:val="Normal"/>
        <w:rPr/>
      </w:pPr>
      <w:r>
        <w:rPr/>
      </w:r>
    </w:p>
    <w:p>
      <w:pPr>
        <w:pStyle w:val="Normal"/>
        <w:rPr/>
      </w:pPr>
      <w:r>
        <w:rPr/>
        <w:t xml:space="preserve">De StUF-standaard biedt dit mechanisme in de vorm van het aan de IMGEO- en gml-standaarden ontleende attribute </w:t>
      </w:r>
      <w:r>
        <w:rPr>
          <w:rFonts w:ascii="Courier New" w:hAnsi="Courier New"/>
        </w:rPr>
        <w:t>codeSpace</w:t>
      </w:r>
      <w:r>
        <w:rPr/>
        <w:t xml:space="preserve"> met als </w:t>
      </w:r>
      <w:r>
        <w:rPr/>
        <w:t>type</w:t>
      </w:r>
      <w:r>
        <w:rPr/>
        <w:t xml:space="preserve"> </w:t>
      </w:r>
      <w:r>
        <w:rPr/>
        <w:t xml:space="preserve">het simpleType </w:t>
      </w:r>
      <w:r>
        <w:rPr>
          <w:rFonts w:ascii="Courier New" w:hAnsi="Courier New"/>
        </w:rPr>
        <w:t>anyURI</w:t>
      </w:r>
      <w:r>
        <w:rPr/>
        <w:t xml:space="preserve"> gedefinieerd in XML Schema</w:t>
      </w:r>
      <w:r>
        <w:rPr/>
        <w:t xml:space="preserve">. De uri </w:t>
      </w:r>
      <w:r>
        <w:rPr/>
        <w:t xml:space="preserve">in </w:t>
      </w:r>
      <w:r>
        <w:rPr>
          <w:rFonts w:ascii="Courier New" w:hAnsi="Courier New"/>
        </w:rPr>
        <w:t>codeSpace</w:t>
      </w:r>
      <w:r>
        <w:rPr/>
        <w:t xml:space="preserve"> </w:t>
      </w:r>
      <w:r>
        <w:rPr/>
        <w:t xml:space="preserve">dient te verwijzen naar de lijst met mogelijke waarden voor het element waarop het attribute </w:t>
      </w:r>
      <w:r>
        <w:rPr>
          <w:rFonts w:ascii="Courier New" w:hAnsi="Courier New"/>
        </w:rPr>
        <w:t>codeSpace</w:t>
      </w:r>
      <w:r>
        <w:rPr/>
        <w:t xml:space="preserve"> is gedefinieerd. StUF definieert het attribute </w:t>
      </w:r>
      <w:r>
        <w:rPr>
          <w:rFonts w:ascii="Courier New" w:hAnsi="Courier New"/>
        </w:rPr>
        <w:t>codeSpace</w:t>
      </w:r>
      <w:r>
        <w:rPr/>
        <w:t xml:space="preserve"> niet in haar eigen namespace, omdat het dan niet mogelijk is om via een enumeratie een vaste waarde voor het attribute te definiëren. De ontwerper van een sectormodel kan het attribute </w:t>
      </w:r>
      <w:r>
        <w:rPr>
          <w:rFonts w:ascii="Courier New" w:hAnsi="Courier New"/>
        </w:rPr>
        <w:t>codeSpace</w:t>
      </w:r>
      <w:r>
        <w:rPr/>
        <w:t xml:space="preserve"> opnemen op elementen met een dynamische waardenlijst. Als de ontwerper verwacht dat de url van de waardenlijst gedurende de levensduur van het sectormodel hetzelfde blijft, dan is het verstandig om </w:t>
      </w:r>
      <w:r>
        <w:rPr/>
        <w:t>die url in</w:t>
      </w:r>
      <w:r>
        <w:rPr/>
        <w:t xml:space="preserve"> </w:t>
      </w:r>
      <w:r>
        <w:rPr>
          <w:rFonts w:ascii="Courier New" w:hAnsi="Courier New"/>
        </w:rPr>
        <w:t>codeSpace</w:t>
      </w:r>
      <w:r>
        <w:rPr/>
        <w:t xml:space="preserve"> als enig mogelijke waarde te definiëren </w:t>
      </w:r>
      <w:r>
        <w:rPr/>
        <w:t xml:space="preserve">en om </w:t>
      </w:r>
      <w:r>
        <w:rPr>
          <w:rFonts w:ascii="Courier New" w:hAnsi="Courier New"/>
        </w:rPr>
        <w:t>codeSpace</w:t>
      </w:r>
      <w:r>
        <w:rPr/>
        <w:t xml:space="preserve"> verplicht te maken</w:t>
      </w:r>
      <w:r>
        <w:rPr/>
        <w:t>.</w:t>
      </w:r>
    </w:p>
    <w:p>
      <w:pPr>
        <w:pStyle w:val="Kop2"/>
        <w:numPr>
          <w:ilvl w:val="1"/>
          <w:numId w:val="100"/>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 xml:space="preserve">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 </w:t>
      </w:r>
      <w:r>
        <w:rPr/>
        <w:t>Vanuit het informatiemodel is bekend welke elementen in een entiteit metagegeven zijn.</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7" w:name="__RefHeading__39682_1264983703"/>
      <w:bookmarkEnd w:id="27"/>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w:t>
      </w:r>
      <w:ins w:id="114" w:author="Onbekende auteur" w:date="2017-01-30T14:09:00Z">
        <w:r>
          <w:rPr>
            <w:rFonts w:cs="Courier New" w:ascii="Courier New" w:hAnsi="Courier New"/>
          </w:rPr>
          <w:t>-</w:t>
        </w:r>
      </w:ins>
      <w:ins w:id="115" w:author="Onbekende auteur" w:date="2017-01-30T14:09:00Z">
        <w:r>
          <w:rPr>
            <w:rFonts w:cs="Courier New" w:ascii="Courier New" w:hAnsi="Courier New"/>
          </w:rPr>
          <w:t>e</w:t>
        </w:r>
      </w:ins>
      <w:r>
        <w:rPr>
          <w:rFonts w:cs="Courier New" w:ascii="Courier New" w:hAnsi="Courier New"/>
        </w:rPr>
        <w:t>&gt;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w:t>
      </w:r>
      <w:ins w:id="116" w:author="Onbekende auteur" w:date="2017-01-30T14:09:00Z">
        <w:r>
          <w:rPr>
            <w:rFonts w:cs="Courier New" w:ascii="Courier New" w:hAnsi="Courier New"/>
          </w:rPr>
          <w:t>-</w:t>
        </w:r>
      </w:ins>
      <w:ins w:id="117" w:author="Onbekende auteur" w:date="2017-01-30T14:09:00Z">
        <w:r>
          <w:rPr>
            <w:rFonts w:cs="Courier New" w:ascii="Courier New" w:hAnsi="Courier New"/>
          </w:rPr>
          <w:t>e</w:t>
        </w:r>
      </w:ins>
      <w:r>
        <w:rPr>
          <w:rFonts w:cs="Courier New" w:ascii="Courier New" w:hAnsi="Courier New"/>
        </w:rPr>
        <w:t>&gt;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8" w:name="__DdeLink__32338_1131156099"/>
      <w:r>
        <w:rPr>
          <w:rFonts w:cs="Courier New" w:ascii="Courier New" w:hAnsi="Courier New"/>
        </w:rPr>
        <w:t>TijdstipMogelijkOnvolledig</w:t>
      </w:r>
      <w:ins w:id="118" w:author="Onbekende auteur" w:date="2017-01-30T14:10:00Z">
        <w:bookmarkEnd w:id="28"/>
        <w:r>
          <w:rPr>
            <w:rFonts w:cs="Courier New" w:ascii="Courier New" w:hAnsi="Courier New"/>
          </w:rPr>
          <w:t>-</w:t>
        </w:r>
      </w:ins>
      <w:ins w:id="119" w:author="Onbekende auteur" w:date="2017-01-30T14:10:00Z">
        <w:r>
          <w:rPr>
            <w:rFonts w:cs="Courier New" w:ascii="Courier New" w:hAnsi="Courier New"/>
          </w:rPr>
          <w:t>e</w:t>
        </w:r>
      </w:ins>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w:t>
      </w:r>
      <w:ins w:id="120" w:author="Onbekende auteur" w:date="2017-01-30T14:10:00Z">
        <w:r>
          <w:rPr>
            <w:rFonts w:cs="Courier New" w:ascii="Courier New" w:hAnsi="Courier New"/>
          </w:rPr>
          <w:t>-</w:t>
        </w:r>
      </w:ins>
      <w:ins w:id="121" w:author="Onbekende auteur" w:date="2017-01-30T14:10:00Z">
        <w:r>
          <w:rPr>
            <w:rFonts w:cs="Courier New" w:ascii="Courier New" w:hAnsi="Courier New"/>
          </w:rPr>
          <w:t>e</w:t>
        </w:r>
      </w:ins>
      <w:r>
        <w:rPr>
          <w:rFonts w:cs="Courier New" w:ascii="Courier New" w:hAnsi="Courier New"/>
        </w:rPr>
        <w:t>&gt;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ins w:id="122" w:author="Onbekende auteur" w:date="2017-01-30T14:11:00Z">
        <w:r>
          <w:rPr>
            <w:rFonts w:cs="Courier New" w:ascii="Courier New" w:hAnsi="Courier New"/>
            <w:spacing w:val="-2"/>
          </w:rPr>
          <w:t>-</w:t>
        </w:r>
      </w:ins>
      <w:ins w:id="123" w:author="Onbekende auteur" w:date="2017-01-30T14:11:00Z">
        <w:r>
          <w:rPr>
            <w:rFonts w:cs="Courier New" w:ascii="Courier New" w:hAnsi="Courier New"/>
            <w:spacing w:val="-2"/>
          </w:rPr>
          <w:t>e</w:t>
        </w:r>
      </w:ins>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ins w:id="124" w:author="Onbekende auteur" w:date="2017-01-30T14:11:00Z">
        <w:r>
          <w:rPr>
            <w:rFonts w:cs="Courier New" w:ascii="Courier New" w:hAnsi="Courier New"/>
            <w:spacing w:val="-2"/>
          </w:rPr>
          <w:t>-</w:t>
        </w:r>
      </w:ins>
      <w:ins w:id="125" w:author="Onbekende auteur" w:date="2017-01-30T14:11:00Z">
        <w:r>
          <w:rPr>
            <w:rFonts w:cs="Courier New" w:ascii="Courier New" w:hAnsi="Courier New"/>
            <w:spacing w:val="-2"/>
          </w:rPr>
          <w:t>e</w:t>
        </w:r>
      </w:ins>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9" w:name="Ref_MetagegevensAlgemeenMechanisme"/>
      <w:bookmarkStart w:id="30" w:name="Ref_MetagegevensAlgemeenMechanisme"/>
      <w:bookmarkEnd w:id="30"/>
      <w:r>
        <w:rPr>
          <w:spacing w:val="-2"/>
        </w:rPr>
        <w:t>Het algemene mechanisme voor metagegevens</w:t>
      </w:r>
    </w:p>
    <w:p>
      <w:pPr>
        <w:pStyle w:val="Normal"/>
        <w:rPr/>
      </w:pPr>
      <w:r>
        <w:rPr/>
        <w:t xml:space="preserve">Een metagegeven is een al dan niet samengesteld element dat </w:t>
      </w:r>
      <w:r>
        <w:rPr/>
        <w:t>informatie bevat over andere waarden in een entiteit</w:t>
      </w:r>
      <w:r>
        <w:rPr/>
        <w:t xml:space="preserve">. </w:t>
      </w:r>
      <w:r>
        <w:rPr/>
        <w:t>D</w:t>
      </w:r>
      <w:r>
        <w:rPr/>
        <w:t xml:space="preserve">e StUF-standaard </w:t>
      </w:r>
      <w:r>
        <w:rPr/>
        <w:t>biedt een mechanisme om de gegevens aan te duiden waarop de metagegeven(s) betrekking hebben</w:t>
      </w:r>
      <w:r>
        <w:rPr/>
        <w:t xml:space="preserve"> </w:t>
      </w:r>
      <w:r>
        <w:rPr/>
        <w:t xml:space="preserve">met de </w:t>
      </w:r>
      <w:r>
        <w:rPr/>
        <w:t xml:space="preserve">twee niet-verplichte attributes </w:t>
      </w:r>
      <w:r>
        <w:rPr>
          <w:rFonts w:ascii="Courier New" w:hAnsi="Courier New"/>
        </w:rPr>
        <w:t>groepsnaam</w:t>
      </w:r>
      <w:r>
        <w:rPr/>
        <w:t xml:space="preserve"> en </w:t>
      </w:r>
      <w:r>
        <w:rPr>
          <w:rFonts w:ascii="Courier New" w:hAnsi="Courier New"/>
        </w:rPr>
        <w:t>elementnaam</w:t>
      </w:r>
      <w:r>
        <w:rPr/>
        <w:t xml:space="preserve">,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w:t>
      </w:r>
      <w:r>
        <w:rPr/>
        <w:t>die betrekking hebben op de hele entiteit</w:t>
      </w:r>
      <w:r>
        <w:rPr/>
        <w:t xml:space="preserv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elementen voor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t>metagegeven-</w:t>
      </w:r>
      <w:r>
        <w:rPr/>
        <w:t>element dat gedefinieerd wordt op hetzelfde niveau als de elementen voor A, B, etc. Voor de attribute</w:t>
      </w:r>
      <w:r>
        <w:rPr/>
        <w:t>s</w:t>
      </w:r>
      <w:r>
        <w:rPr/>
        <w:t xml:space="preserve"> </w:t>
      </w:r>
      <w:r>
        <w:rPr>
          <w:rFonts w:ascii="Courier New" w:hAnsi="Courier New"/>
        </w:rPr>
        <w:t>groepsnaam</w:t>
      </w:r>
      <w:r>
        <w:rPr/>
        <w:t xml:space="preserve"> en </w:t>
      </w:r>
      <w:r>
        <w:rPr>
          <w:rFonts w:ascii="Courier New" w:hAnsi="Courier New"/>
        </w:rPr>
        <w:t>elementnaam</w:t>
      </w:r>
      <w:r>
        <w:rPr/>
        <w:t xml:space="preserve"> van het </w:t>
      </w:r>
      <w:r>
        <w:rPr/>
        <w:t>metagegeven-</w:t>
      </w:r>
      <w:r>
        <w:rPr/>
        <w:t>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w:t>
      </w:r>
      <w:ins w:id="126" w:author="Onbekende auteur" w:date="2017-01-30T14:11:00Z">
        <w:r>
          <w:rPr>
            <w:rFonts w:ascii="Courier New" w:hAnsi="Courier New"/>
          </w:rPr>
          <w:t>ven</w:t>
        </w:r>
      </w:ins>
      <w:r>
        <w:rPr>
          <w:rFonts w:ascii="Courier New" w:hAnsi="Courier New"/>
        </w:rPr>
        <w:t>&gt;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w:t>
      </w:r>
      <w:ins w:id="127" w:author="Onbekende auteur" w:date="2017-01-30T14:13:00Z">
        <w:r>
          <w:rPr>
            <w:spacing w:val="-2"/>
          </w:rPr>
          <w:t>een lege</w:t>
        </w:r>
      </w:ins>
      <w:del w:id="128" w:author="Onbekende auteur" w:date="2017-01-30T14:13:00Z">
        <w:r>
          <w:rPr>
            <w:spacing w:val="-2"/>
          </w:rPr>
          <w:delText>de</w:delText>
        </w:r>
      </w:del>
      <w:r>
        <w:rPr>
          <w:spacing w:val="-2"/>
        </w:rPr>
        <w:t xml:space="preserve"> waarde</w:t>
      </w:r>
      <w:del w:id="129" w:author="Onbekende auteur" w:date="2017-01-30T14:13:00Z">
        <w:r>
          <w:rPr>
            <w:spacing w:val="-2"/>
          </w:rPr>
          <w:delText xml:space="preserve"> </w:delText>
        </w:r>
      </w:del>
      <w:del w:id="130" w:author="Onbekende auteur" w:date="2017-01-30T14:13:00Z">
        <w:r>
          <w:rPr>
            <w:rFonts w:cs="Courier New" w:ascii="Courier New" w:hAnsi="Courier New"/>
            <w:spacing w:val="-2"/>
          </w:rPr>
          <w:delText>StUF:noValue=”geenWaarde”</w:delText>
        </w:r>
      </w:del>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StatusMetagegevens"/>
      <w:bookmarkStart w:id="32" w:name="Ref_StatusMetagegevens"/>
      <w:bookmarkEnd w:id="32"/>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&lt;inOnderzoek&gt;</w:t>
      </w:r>
      <w:r>
        <w:rPr/>
        <w:t xml:space="preserve"> en </w:t>
      </w:r>
      <w:r>
        <w:rPr>
          <w:rFonts w:ascii="Courier New" w:hAnsi="Courier New"/>
        </w:rPr>
        <w:t>&lt;inBewerking&gt;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ins w:id="131" w:author="Onbekende auteur" w:date="2017-01-30T14:15:00Z">
        <w:r>
          <w:rPr>
            <w:rFonts w:ascii="Courier New" w:hAnsi="Courier New"/>
          </w:rPr>
          <w:t>''</w:t>
        </w:r>
      </w:ins>
      <w:ins w:id="132" w:author="Onbekende auteur" w:date="2017-01-30T14:15:00Z">
        <w:r>
          <w:rPr/>
          <w:t xml:space="preserve">, </w:t>
        </w:r>
      </w:ins>
      <w:ins w:id="133" w:author="Onbekende auteur" w:date="2017-01-30T14:15:00Z">
        <w:r>
          <w:rPr/>
          <w:t>een leeg element</w:t>
        </w:r>
      </w:ins>
      <w:del w:id="134" w:author="Onbekende auteur" w:date="2017-01-30T14:15:00Z">
        <w:r>
          <w:rPr>
            <w:rFonts w:ascii="Courier New" w:hAnsi="Courier New"/>
          </w:rPr>
          <w:delText>StUF:noValue=”geenWaarde”</w:delText>
        </w:r>
      </w:del>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del w:id="135" w:author="Onbekende auteur" w:date="2017-01-30T14:16:00Z">
        <w:r>
          <w:rPr>
            <w:rFonts w:ascii="Courier New" w:hAnsi="Courier New"/>
          </w:rPr>
          <w:delText>StUF:noValue=”geenWaarde”</w:delText>
        </w:r>
      </w:del>
      <w:ins w:id="136" w:author="Onbekende auteur" w:date="2017-01-30T14:16:00Z">
        <w:r>
          <w:rPr>
            <w:rFonts w:ascii="Courier New" w:hAnsi="Courier New"/>
          </w:rPr>
          <w:t>''</w:t>
        </w:r>
      </w:ins>
      <w:ins w:id="137" w:author="Onbekende auteur" w:date="2017-01-30T14:16:00Z">
        <w:r>
          <w:rPr/>
          <w:t xml:space="preserve">, </w:t>
        </w:r>
      </w:ins>
      <w:ins w:id="138" w:author="Onbekende auteur" w:date="2017-01-30T14:16:00Z">
        <w:r>
          <w:rPr/>
          <w:t>de lege waarde</w:t>
        </w:r>
      </w:ins>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del w:id="139" w:author="Onbekende auteur" w:date="2017-01-30T14:17:00Z">
        <w:r>
          <w:rPr>
            <w:rFonts w:ascii="Courier New" w:hAnsi="Courier New"/>
          </w:rPr>
          <w:delText>StUF:noValue=”geenWaarde”</w:delText>
        </w:r>
      </w:del>
      <w:ins w:id="140" w:author="Onbekende auteur" w:date="2017-01-30T14:17:00Z">
        <w:r>
          <w:rPr>
            <w:rFonts w:ascii="Courier New" w:hAnsi="Courier New"/>
          </w:rPr>
          <w:t>''</w:t>
        </w:r>
      </w:ins>
      <w:ins w:id="141" w:author="Onbekende auteur" w:date="2017-01-30T14:17:00Z">
        <w:r>
          <w:rPr/>
          <w:t xml:space="preserve">, </w:t>
        </w:r>
      </w:ins>
      <w:ins w:id="142" w:author="Onbekende auteur" w:date="2017-01-30T14:17:00Z">
        <w:r>
          <w:rPr/>
          <w:t>de lege waarde</w:t>
        </w:r>
      </w:ins>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del w:id="143" w:author="Onbekende auteur" w:date="2017-01-30T14:17:00Z">
        <w:r>
          <w:rPr>
            <w:rFonts w:ascii="Courier New" w:hAnsi="Courier New"/>
          </w:rPr>
          <w:delText>StUF:noValue=”geenWaarde”</w:delText>
        </w:r>
      </w:del>
      <w:ins w:id="144" w:author="Onbekende auteur" w:date="2017-01-30T14:17:00Z">
        <w:r>
          <w:rPr>
            <w:rFonts w:ascii="Courier New" w:hAnsi="Courier New"/>
          </w:rPr>
          <w:t>''</w:t>
        </w:r>
      </w:ins>
      <w:ins w:id="145" w:author="Onbekende auteur" w:date="2017-01-30T14:17:00Z">
        <w:r>
          <w:rPr/>
          <w:t xml:space="preserve">, </w:t>
        </w:r>
      </w:ins>
      <w:ins w:id="146" w:author="Onbekende auteur" w:date="2017-01-30T14:17:00Z">
        <w:r>
          <w:rPr/>
          <w:t>de lege waarde,</w:t>
        </w:r>
      </w:ins>
      <w:r>
        <w:rPr/>
        <w:t xml:space="preserve"> wordt aangegeven dat het niet langer in onderzoek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Ref_VoorbeeldContentmodelMetagegevens"/>
      <w:bookmarkStart w:id="34" w:name="Ref_VoorbeeldContentmodelMetagegevens"/>
      <w:bookmarkEnd w:id="34"/>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w:t>
      </w:r>
      <w:r>
        <w:rPr/>
        <w:t>het</w:t>
      </w:r>
      <w:r>
        <w:rPr/>
        <w:t xml:space="preserve"> verplichte attribute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w:t>
      </w:r>
      <w:del w:id="147" w:author="Onbekende auteur" w:date="2017-01-30T14:18:00Z">
        <w:r>
          <w:rPr>
            <w:rFonts w:ascii="Courier New" w:hAnsi="Courier New"/>
            <w:sz w:val="16"/>
            <w:szCs w:val="16"/>
          </w:rPr>
          <w:delText xml:space="preserve"> nillable="true"</w:delText>
        </w:r>
      </w:del>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w:t>
      </w:r>
      <w:del w:id="148" w:author="Onbekende auteur" w:date="2017-01-30T14:18:00Z">
        <w:r>
          <w:rPr>
            <w:rFonts w:ascii="Courier New" w:hAnsi="Courier New"/>
            <w:sz w:val="16"/>
            <w:szCs w:val="16"/>
          </w:rPr>
          <w:delText xml:space="preserve"> nillable="true"</w:delText>
        </w:r>
      </w:del>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w:t>
      </w:r>
      <w:del w:id="149" w:author="Onbekende auteur" w:date="2017-01-30T14:24:00Z">
        <w:r>
          <w:rPr>
            <w:rFonts w:ascii="Courier New" w:hAnsi="Courier New"/>
            <w:sz w:val="16"/>
            <w:szCs w:val="16"/>
          </w:rPr>
          <w:delText>MetAttributes</w:delText>
        </w:r>
      </w:del>
      <w:ins w:id="150" w:author="Onbekende auteur" w:date="2017-01-30T14:24:00Z">
        <w:r>
          <w:rPr>
            <w:rFonts w:ascii="Courier New" w:hAnsi="Courier New"/>
            <w:sz w:val="16"/>
            <w:szCs w:val="16"/>
          </w:rPr>
          <w:t>-</w:t>
        </w:r>
      </w:ins>
      <w:ins w:id="151" w:author="Onbekende auteur" w:date="2017-01-30T14:24:00Z">
        <w:r>
          <w:rPr>
            <w:rFonts w:ascii="Courier New" w:hAnsi="Courier New"/>
            <w:sz w:val="16"/>
            <w:szCs w:val="16"/>
          </w:rPr>
          <w:t>basis</w:t>
        </w:r>
      </w:ins>
      <w:r>
        <w:rPr>
          <w:rFonts w:ascii="Courier New" w:hAnsi="Courier New"/>
          <w:sz w:val="16"/>
          <w:szCs w:val="16"/>
        </w:rPr>
        <w:t>"&gt;</w:t>
      </w:r>
    </w:p>
    <w:p>
      <w:pPr>
        <w:pStyle w:val="Normal"/>
        <w:tabs>
          <w:tab w:val="left" w:pos="-720" w:leader="none"/>
        </w:tabs>
        <w:autoSpaceDE w:val="false"/>
        <w:rPr>
          <w:rFonts w:ascii="Courier New" w:hAnsi="Courier New"/>
          <w:sz w:val="16"/>
          <w:szCs w:val="16"/>
        </w:rPr>
      </w:pPr>
      <w:del w:id="152" w:author="Onbekende auteur" w:date="2017-01-30T14:26:00Z">
        <w:r>
          <w:rPr>
            <w:rFonts w:ascii="Courier New" w:hAnsi="Courier New"/>
            <w:sz w:val="16"/>
            <w:szCs w:val="16"/>
          </w:rPr>
          <w:tab/>
          <w:tab/>
          <w:tab/>
          <w:delText xml:space="preserve">&lt;attribute </w:delText>
        </w:r>
      </w:del>
      <w:del w:id="153" w:author="Onbekende auteur" w:date="2017-01-30T14:25:00Z">
        <w:r>
          <w:rPr>
            <w:rFonts w:ascii="Courier New" w:hAnsi="Courier New"/>
            <w:sz w:val="16"/>
            <w:szCs w:val="16"/>
          </w:rPr>
          <w:delText>ref</w:delText>
        </w:r>
      </w:del>
      <w:del w:id="154" w:author="Onbekende auteur" w:date="2017-01-30T14:26:00Z">
        <w:r>
          <w:rPr>
            <w:rFonts w:ascii="Courier New" w:hAnsi="Courier New"/>
            <w:sz w:val="16"/>
            <w:szCs w:val="16"/>
          </w:rPr>
          <w:delText>="StUF:</w:delText>
        </w:r>
      </w:del>
      <w:del w:id="155" w:author="Onbekende auteur" w:date="2017-01-30T14:25:00Z">
        <w:r>
          <w:rPr>
            <w:rFonts w:ascii="Courier New" w:hAnsi="Courier New"/>
            <w:sz w:val="16"/>
            <w:szCs w:val="16"/>
          </w:rPr>
          <w:delText>n</w:delText>
        </w:r>
      </w:del>
      <w:del w:id="156" w:author="Onbekende auteur" w:date="2017-01-30T14:26:00Z">
        <w:r>
          <w:rPr>
            <w:rFonts w:ascii="Courier New" w:hAnsi="Courier New"/>
            <w:sz w:val="16"/>
            <w:szCs w:val="16"/>
          </w:rPr>
          <w:delText>oValue"</w:delText>
        </w:r>
      </w:del>
      <w:del w:id="157" w:author="Onbekende auteur" w:date="2017-01-30T14:25:00Z">
        <w:r>
          <w:rPr>
            <w:rFonts w:ascii="Courier New" w:hAnsi="Courier New"/>
            <w:sz w:val="16"/>
            <w:szCs w:val="16"/>
          </w:rPr>
          <w:delText xml:space="preserve"> fixed="geenWaarde"</w:delText>
        </w:r>
      </w:del>
      <w:del w:id="158" w:author="Onbekende auteur" w:date="2017-01-30T14:26:00Z">
        <w:r>
          <w:rPr>
            <w:rFonts w:ascii="Courier New" w:hAnsi="Courier New"/>
            <w:sz w:val="16"/>
            <w:szCs w:val="16"/>
          </w:rPr>
          <w:delText>/&gt;</w:delText>
        </w:r>
      </w:del>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w:t>
      </w:r>
      <w:del w:id="159" w:author="Onbekende auteur" w:date="2017-01-30T14:24:00Z">
        <w:r>
          <w:rPr>
            <w:rFonts w:ascii="Courier New" w:hAnsi="Courier New"/>
          </w:rPr>
          <w:delText>MetAttributes</w:delText>
        </w:r>
      </w:del>
      <w:ins w:id="160" w:author="Onbekende auteur" w:date="2017-01-30T14:24:00Z">
        <w:r>
          <w:rPr>
            <w:rFonts w:ascii="Courier New" w:hAnsi="Courier New"/>
          </w:rPr>
          <w:t>-</w:t>
        </w:r>
      </w:ins>
      <w:ins w:id="161" w:author="Onbekende auteur" w:date="2017-01-30T14:24:00Z">
        <w:r>
          <w:rPr>
            <w:rFonts w:ascii="Courier New" w:hAnsi="Courier New"/>
          </w:rPr>
          <w:t>basis</w:t>
        </w:r>
      </w:ins>
      <w:r>
        <w:rPr>
          <w:rFonts w:ascii="Courier New" w:hAnsi="Courier New"/>
        </w:rPr>
        <w:t>&gt;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del w:id="162" w:author="Onbekende auteur" w:date="2017-01-30T14:26:00Z">
        <w:r>
          <w:rPr>
            <w:rFonts w:ascii="Courier New" w:hAnsi="Courier New"/>
            <w:sz w:val="16"/>
            <w:szCs w:val="16"/>
          </w:rPr>
          <w:tab/>
          <w:tab/>
          <w:tab/>
          <w:delText>&lt;attribute ref="StUF:noValue" fixed="geenWaarde"/&gt;</w:delText>
        </w:r>
      </w:del>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 </w:t>
      </w:r>
      <w:del w:id="163" w:author="Onbekende auteur" w:date="2017-01-30T14:32:00Z">
        <w:r>
          <w:rPr>
            <w:rFonts w:ascii="Courier New" w:hAnsi="Courier New"/>
            <w:sz w:val="16"/>
            <w:szCs w:val="16"/>
          </w:rPr>
          <w:delText xml:space="preserve">nillable="true" </w:delText>
        </w:r>
      </w:del>
      <w:r>
        <w:rPr>
          <w:rFonts w:ascii="Courier New" w:hAnsi="Courier New"/>
          <w:sz w:val="16"/>
          <w:szCs w:val="16"/>
        </w:rPr>
        <w:t>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 xml:space="preserve">INS" </w:t>
      </w:r>
      <w:del w:id="164" w:author="Onbekende auteur" w:date="2017-01-30T14:33:00Z">
        <w:r>
          <w:rPr>
            <w:rFonts w:ascii="Courier New" w:hAnsi="Courier New"/>
            <w:sz w:val="16"/>
            <w:szCs w:val="16"/>
          </w:rPr>
          <w:delText xml:space="preserve">nillable="true" </w:delText>
        </w:r>
      </w:del>
      <w:r>
        <w:rPr>
          <w:rFonts w:ascii="Courier New" w:hAnsi="Courier New"/>
          <w:sz w:val="16"/>
          <w:szCs w:val="16"/>
        </w:rPr>
        <w:t>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00"/>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5" w:name="__RefHeading__31482201"/>
      <w:bookmarkStart w:id="36" w:name="_Ref449417445"/>
      <w:bookmarkEnd w:id="35"/>
      <w:r>
        <w:rPr/>
        <w:t xml:space="preserve">Het opnemen van elementen in </w:t>
      </w:r>
      <w:bookmarkEnd w:id="36"/>
      <w:r>
        <w:rPr/>
        <w:t>een entiteit</w:t>
      </w:r>
    </w:p>
    <w:p>
      <w:pPr>
        <w:pStyle w:val="Normal"/>
        <w:widowControl/>
        <w:rPr/>
      </w:pPr>
      <w:bookmarkStart w:id="37" w:name="_986281541"/>
      <w:r>
        <w:rPr>
          <w:spacing w:val="-2"/>
        </w:rPr>
        <w:t xml:space="preserve">Er zijn redenen waarom van een element niet altijd met een geldige waarde in een bericht kan worden opgenomen. Deze redenen worden onderscheiden met het attribute </w:t>
      </w:r>
      <w:del w:id="165" w:author="Onbekende auteur" w:date="2017-01-31T08:57:00Z">
        <w:r>
          <w:rPr>
            <w:rFonts w:cs="Courier New" w:ascii="Courier New" w:hAnsi="Courier New"/>
            <w:spacing w:val="-2"/>
          </w:rPr>
          <w:delText>StUF:</w:delText>
        </w:r>
      </w:del>
      <w:bookmarkEnd w:id="37"/>
      <w:r>
        <w:rPr>
          <w:rFonts w:cs="Courier New" w:ascii="Courier New" w:hAnsi="Courier New"/>
          <w:spacing w:val="-2"/>
        </w:rPr>
        <w:t>noValue</w:t>
      </w:r>
      <w:r>
        <w:rPr>
          <w:spacing w:val="-2"/>
        </w:rPr>
        <w:t xml:space="preserve"> en worden besproken aan de hand van de beslisboom in </w:t>
      </w:r>
      <w:r>
        <w:rPr>
          <w:spacing w:val="-2"/>
        </w:rPr>
        <w:t xml:space="preserve"> Figuur</w:t>
      </w:r>
      <w:r>
        <w:rPr>
          <w:spacing w:val="-2"/>
        </w:rPr>
        <w:t>.</w:t>
      </w:r>
    </w:p>
    <w:p>
      <w:pPr>
        <w:pStyle w:val="Normal"/>
        <w:widowControl/>
        <w:rPr/>
      </w:pPr>
      <w:r>
        <w:rPr/>
      </w:r>
    </w:p>
    <w:p>
      <w:pPr>
        <w:pStyle w:val="Bijschrift"/>
        <w:rPr/>
      </w:pP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del w:id="167" w:author="Onbekende auteur" w:date="2017-01-31T08:58:00Z">
        <w:r>
          <w:rPr>
            <w:rFonts w:ascii="Courier New" w:hAnsi="Courier New"/>
            <w:spacing w:val="-2"/>
          </w:rPr>
          <w:delText>StUF:</w:delText>
        </w:r>
      </w:del>
      <w:r>
        <w:rPr>
          <w:rFonts w:ascii="Courier New" w:hAnsi="Courier New"/>
          <w:spacing w:val="-2"/>
        </w:rPr>
        <w:t>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spacing w:val="-2"/>
          <w:ins w:id="169" w:author="Onbekende auteur" w:date="2017-01-30T14:44:00Z"/>
        </w:rPr>
      </w:pPr>
      <w:ins w:id="168" w:author="Onbekende auteur" w:date="2017-01-30T14:44:00Z">
        <w:r>
          <w:rPr>
            <w:spacing w:val="-2"/>
          </w:rPr>
        </w:r>
      </w:ins>
    </w:p>
    <w:p>
      <w:pPr>
        <w:pStyle w:val="Normal"/>
        <w:rPr/>
      </w:pPr>
      <w:r>
        <w:rPr>
          <w:spacing w:val="-2"/>
        </w:rPr>
        <w:t xml:space="preserve">Als het element verplicht is, dan wordt het opgenomen met het attribute </w:t>
      </w:r>
      <w:del w:id="170" w:author="Onbekende auteur" w:date="2017-01-30T14:44:00Z">
        <w:r>
          <w:rPr>
            <w:rFonts w:cs="Courier New" w:ascii="Courier New" w:hAnsi="Courier New"/>
            <w:spacing w:val="-2"/>
          </w:rPr>
          <w:delText>StUF:</w:delText>
        </w:r>
      </w:del>
      <w:r>
        <w:rPr>
          <w:rFonts w:cs="Courier New" w:ascii="Courier New" w:hAnsi="Courier New"/>
          <w:spacing w:val="-2"/>
        </w:rPr>
        <w:t xml:space="preserve">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del w:id="171" w:author="Onbekende auteur" w:date="2017-01-30T14:44:00Z">
        <w:r>
          <w:rPr>
            <w:rFonts w:eastAsia="Times New Roman" w:cs="Courier New" w:ascii="Courier New" w:hAnsi="Courier New"/>
            <w:color w:val="auto"/>
            <w:spacing w:val="-2"/>
            <w:sz w:val="20"/>
            <w:szCs w:val="20"/>
            <w:lang w:val="nl-NL" w:bidi="ar-SA"/>
          </w:rPr>
          <w:delText>StUF:</w:delText>
        </w:r>
      </w:del>
      <w:r>
        <w:rPr>
          <w:rFonts w:cs="Courier New" w:ascii="Courier New" w:hAnsi="Courier New"/>
          <w:spacing w:val="-2"/>
        </w:rPr>
        <w:t>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mc:AlternateContent>
          <mc:Choice Requires="wpg">
            <w:drawing>
              <wp:anchor behindDoc="0" distT="0" distB="0" distL="0" distR="0" simplePos="0" locked="0" layoutInCell="1" allowOverlap="1" relativeHeight="37">
                <wp:simplePos x="0" y="0"/>
                <wp:positionH relativeFrom="column">
                  <wp:posOffset>916305</wp:posOffset>
                </wp:positionH>
                <wp:positionV relativeFrom="page">
                  <wp:posOffset>2683510</wp:posOffset>
                </wp:positionV>
                <wp:extent cx="5389880" cy="3453130"/>
                <wp:effectExtent l="0" t="0" r="0" b="0"/>
                <wp:wrapTopAndBottom/>
                <wp:docPr id="10" name="Vorm1"/>
                <a:graphic xmlns:a="http://schemas.openxmlformats.org/drawingml/2006/main">
                  <a:graphicData uri="http://schemas.microsoft.com/office/word/2010/wordprocessingGroup">
                    <wpg:wgp>
                      <wpg:cNvGrpSpPr/>
                      <wpg:grpSpPr>
                        <a:xfrm>
                          <a:off x="0" y="0"/>
                          <a:ext cx="5389200" cy="3452400"/>
                        </a:xfrm>
                      </wpg:grpSpPr>
                      <wps:wsp>
                        <wps:cNvSpPr/>
                        <wps:spPr>
                          <a:xfrm>
                            <a:off x="1551960" y="206280"/>
                            <a:ext cx="71640" cy="73800"/>
                          </a:xfrm>
                          <a:prstGeom prst="ellipse">
                            <a:avLst/>
                          </a:prstGeom>
                          <a:solidFill>
                            <a:srgbClr val="000000"/>
                          </a:solidFill>
                          <a:ln>
                            <a:solidFill>
                              <a:srgbClr val="000000"/>
                            </a:solidFill>
                          </a:ln>
                        </wps:spPr>
                        <wps:bodyPr/>
                      </wps:wsp>
                      <wps:wsp>
                        <wps:cNvSpPr txBox="1"/>
                        <wps:spPr>
                          <a:xfrm>
                            <a:off x="1330920" y="0"/>
                            <a:ext cx="52020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3800"/>
                          </a:xfrm>
                          <a:prstGeom prst="ellipse">
                            <a:avLst/>
                          </a:prstGeom>
                          <a:solidFill>
                            <a:srgbClr val="000000"/>
                          </a:solidFill>
                          <a:ln>
                            <a:solidFill>
                              <a:srgbClr val="000000"/>
                            </a:solidFill>
                          </a:ln>
                        </wps:spPr>
                        <wps:bodyPr/>
                      </wps:wsp>
                      <wps:wsp>
                        <wps:cNvSpPr txBox="1"/>
                        <wps:spPr>
                          <a:xfrm>
                            <a:off x="610920" y="241920"/>
                            <a:ext cx="8827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040" y="240840"/>
                            <a:ext cx="28836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2360"/>
                          </a:xfrm>
                          <a:prstGeom prst="ellipse">
                            <a:avLst/>
                          </a:prstGeom>
                          <a:solidFill>
                            <a:srgbClr val="000000"/>
                          </a:solidFill>
                          <a:ln>
                            <a:solidFill>
                              <a:srgbClr val="000000"/>
                            </a:solidFill>
                          </a:ln>
                        </wps:spPr>
                        <wps:bodyPr/>
                      </wps:wsp>
                      <wps:wsp>
                        <wps:cNvSpPr txBox="1"/>
                        <wps:spPr>
                          <a:xfrm>
                            <a:off x="106560" y="899640"/>
                            <a:ext cx="121788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468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2360"/>
                          </a:xfrm>
                          <a:prstGeom prst="ellipse">
                            <a:avLst/>
                          </a:prstGeom>
                          <a:solidFill>
                            <a:srgbClr val="000000"/>
                          </a:solidFill>
                          <a:ln>
                            <a:solidFill>
                              <a:srgbClr val="000000"/>
                            </a:solidFill>
                          </a:ln>
                        </wps:spPr>
                        <wps:bodyPr/>
                      </wps:wsp>
                      <wps:wsp>
                        <wps:cNvSpPr txBox="1"/>
                        <wps:spPr>
                          <a:xfrm>
                            <a:off x="1186920" y="899640"/>
                            <a:ext cx="86868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5840" y="493560"/>
                            <a:ext cx="95400" cy="36000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3800"/>
                          </a:xfrm>
                          <a:prstGeom prst="ellipse">
                            <a:avLst/>
                          </a:prstGeom>
                          <a:solidFill>
                            <a:srgbClr val="000000"/>
                          </a:solidFill>
                          <a:ln>
                            <a:solidFill>
                              <a:srgbClr val="000000"/>
                            </a:solidFill>
                          </a:ln>
                        </wps:spPr>
                        <wps:bodyPr/>
                      </wps:wsp>
                      <wps:wsp>
                        <wps:cNvSpPr/>
                        <wps:spPr>
                          <a:xfrm>
                            <a:off x="1636560" y="241920"/>
                            <a:ext cx="88776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0416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3800" cy="72360"/>
                          </a:xfrm>
                          <a:prstGeom prst="ellipse">
                            <a:avLst/>
                          </a:prstGeom>
                          <a:solidFill>
                            <a:srgbClr val="000000"/>
                          </a:solidFill>
                          <a:ln>
                            <a:solidFill>
                              <a:srgbClr val="000000"/>
                            </a:solidFill>
                          </a:ln>
                        </wps:spPr>
                        <wps:bodyPr/>
                      </wps:wsp>
                      <wps:wsp>
                        <wps:cNvSpPr/>
                        <wps:spPr>
                          <a:xfrm>
                            <a:off x="2811240" y="1249560"/>
                            <a:ext cx="73800" cy="73080"/>
                          </a:xfrm>
                          <a:prstGeom prst="ellipse">
                            <a:avLst/>
                          </a:prstGeom>
                          <a:solidFill>
                            <a:srgbClr val="000000"/>
                          </a:solidFill>
                          <a:ln>
                            <a:solidFill>
                              <a:srgbClr val="000000"/>
                            </a:solidFill>
                          </a:ln>
                        </wps:spPr>
                        <wps:bodyPr/>
                      </wps:wsp>
                      <wps:wsp>
                        <wps:cNvSpPr txBox="1"/>
                        <wps:spPr>
                          <a:xfrm>
                            <a:off x="3387600" y="1285920"/>
                            <a:ext cx="133992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364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800" cy="73080"/>
                          </a:xfrm>
                          <a:prstGeom prst="ellipse">
                            <a:avLst/>
                          </a:prstGeom>
                          <a:solidFill>
                            <a:srgbClr val="000000"/>
                          </a:solidFill>
                          <a:ln>
                            <a:solidFill>
                              <a:srgbClr val="000000"/>
                            </a:solidFill>
                          </a:ln>
                        </wps:spPr>
                        <wps:bodyPr/>
                      </wps:wsp>
                      <wps:wsp>
                        <wps:cNvSpPr txBox="1"/>
                        <wps:spPr>
                          <a:xfrm>
                            <a:off x="2520360" y="1315800"/>
                            <a:ext cx="86292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292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295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56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3080" cy="72360"/>
                          </a:xfrm>
                          <a:prstGeom prst="ellipse">
                            <a:avLst/>
                          </a:prstGeom>
                          <a:solidFill>
                            <a:srgbClr val="000000"/>
                          </a:solidFill>
                          <a:ln>
                            <a:solidFill>
                              <a:srgbClr val="000000"/>
                            </a:solidFill>
                          </a:ln>
                        </wps:spPr>
                        <wps:bodyPr/>
                      </wps:wsp>
                      <wps:wsp>
                        <wps:cNvSpPr txBox="1"/>
                        <wps:spPr>
                          <a:xfrm>
                            <a:off x="1475640" y="1548000"/>
                            <a:ext cx="74988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5964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2360" cy="72360"/>
                          </a:xfrm>
                          <a:prstGeom prst="ellipse">
                            <a:avLst/>
                          </a:prstGeom>
                          <a:solidFill>
                            <a:srgbClr val="000000"/>
                          </a:solidFill>
                          <a:ln>
                            <a:solidFill>
                              <a:srgbClr val="000000"/>
                            </a:solidFill>
                          </a:ln>
                        </wps:spPr>
                        <wps:bodyPr/>
                      </wps:wsp>
                      <wps:wsp>
                        <wps:cNvSpPr txBox="1"/>
                        <wps:spPr>
                          <a:xfrm>
                            <a:off x="977760" y="2179800"/>
                            <a:ext cx="1026000" cy="3542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wps:txbx>
                        <wps:bodyPr wrap="square" lIns="90000" rIns="90000" tIns="45000" bIns="45000">
                          <a:spAutoFit/>
                        </wps:bodyPr>
                      </wps:wsp>
                      <wps:wsp>
                        <wps:cNvSpPr/>
                        <wps:spPr>
                          <a:xfrm>
                            <a:off x="1334880" y="2187000"/>
                            <a:ext cx="72360" cy="71640"/>
                          </a:xfrm>
                          <a:prstGeom prst="ellipse">
                            <a:avLst/>
                          </a:prstGeom>
                          <a:solidFill>
                            <a:srgbClr val="000000"/>
                          </a:solidFill>
                          <a:ln>
                            <a:solidFill>
                              <a:srgbClr val="000000"/>
                            </a:solidFill>
                          </a:ln>
                        </wps:spPr>
                        <wps:bodyPr/>
                      </wps:wsp>
                      <wps:wsp>
                        <wps:cNvSpPr txBox="1"/>
                        <wps:spPr>
                          <a:xfrm>
                            <a:off x="0" y="2215440"/>
                            <a:ext cx="101664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46160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3800" cy="72360"/>
                          </a:xfrm>
                          <a:prstGeom prst="ellipse">
                            <a:avLst/>
                          </a:prstGeom>
                          <a:solidFill>
                            <a:srgbClr val="000000"/>
                          </a:solidFill>
                          <a:ln>
                            <a:solidFill>
                              <a:srgbClr val="000000"/>
                            </a:solidFill>
                          </a:ln>
                        </wps:spPr>
                        <wps:bodyPr/>
                      </wps:wsp>
                      <wps:wsp>
                        <wps:cNvSpPr/>
                        <wps:spPr>
                          <a:xfrm>
                            <a:off x="2127960" y="2187000"/>
                            <a:ext cx="73800" cy="71640"/>
                          </a:xfrm>
                          <a:prstGeom prst="ellipse">
                            <a:avLst/>
                          </a:prstGeom>
                          <a:solidFill>
                            <a:srgbClr val="000000"/>
                          </a:solidFill>
                          <a:ln>
                            <a:solidFill>
                              <a:srgbClr val="000000"/>
                            </a:solidFill>
                          </a:ln>
                        </wps:spPr>
                        <wps:bodyPr/>
                      </wps:wsp>
                      <wps:wsp>
                        <wps:cNvSpPr/>
                        <wps:spPr>
                          <a:xfrm>
                            <a:off x="1803960" y="2870280"/>
                            <a:ext cx="71640" cy="73080"/>
                          </a:xfrm>
                          <a:prstGeom prst="ellipse">
                            <a:avLst/>
                          </a:prstGeom>
                          <a:solidFill>
                            <a:srgbClr val="000000"/>
                          </a:solidFill>
                          <a:ln>
                            <a:solidFill>
                              <a:srgbClr val="000000"/>
                            </a:solidFill>
                          </a:ln>
                        </wps:spPr>
                        <wps:bodyPr/>
                      </wps:wsp>
                      <wps:wsp>
                        <wps:cNvSpPr txBox="1"/>
                        <wps:spPr>
                          <a:xfrm>
                            <a:off x="2379240" y="2905920"/>
                            <a:ext cx="115704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280" y="2221920"/>
                            <a:ext cx="29160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2360" cy="73080"/>
                          </a:xfrm>
                          <a:prstGeom prst="ellipse">
                            <a:avLst/>
                          </a:prstGeom>
                          <a:solidFill>
                            <a:srgbClr val="000000"/>
                          </a:solidFill>
                          <a:ln>
                            <a:solidFill>
                              <a:srgbClr val="000000"/>
                            </a:solidFill>
                          </a:ln>
                        </wps:spPr>
                        <wps:bodyPr/>
                      </wps:wsp>
                      <wps:wsp>
                        <wps:cNvSpPr txBox="1"/>
                        <wps:spPr>
                          <a:xfrm>
                            <a:off x="1404000" y="2935080"/>
                            <a:ext cx="867240" cy="4507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5480" y="2221920"/>
                            <a:ext cx="30852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579240" cy="45072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04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04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10052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59640" y="1724040"/>
                            <a:ext cx="90036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alt="Vorm1" style="position:absolute;margin-left:72.15pt;margin-top:211.3pt;width:424.35pt;height:271.85pt" coordorigin="1443,4226" coordsize="8487,5437">
                <v:oval id="shape_0" fillcolor="black" stroked="t" style="position:absolute;left:3887;top:4551;width:112;height:115;mso-position-vertical-relative:page">
                  <w10:wrap type="none"/>
                  <v:fill o:detectmouseclick="t" type="solid" color2="white"/>
                  <v:stroke color="black" joinstyle="round" endcap="flat"/>
                </v:oval>
                <v:shape id="shape_0" stroked="f" style="position:absolute;left:3539;top:4226;width:818;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3377;top:4947;width:112;height:115;mso-position-vertical-relative:page">
                  <w10:wrap type="none"/>
                  <v:fill o:detectmouseclick="t" type="solid" color2="white"/>
                  <v:stroke color="black" joinstyle="round" endcap="flat"/>
                </v:oval>
                <v:shape id="shape_0" stroked="f" style="position:absolute;left:2405;top:4607;width:1389;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35,4605" to="3888,4944" stroked="t" style="position:absolute;flip:x;mso-position-vertical-relative:page">
                  <v:stroke color="black" endarrow="block" endarrowwidth="medium" endarrowlength="medium" joinstyle="round" endcap="flat"/>
                  <v:fill o:detectmouseclick="t" on="false"/>
                </v:line>
                <v:oval id="shape_0" fillcolor="black" stroked="t" style="position:absolute;left:2526;top:5571;width:113;height:113;mso-position-vertical-relative:page">
                  <w10:wrap type="none"/>
                  <v:fill o:detectmouseclick="t" type="solid" color2="white"/>
                  <v:stroke color="black" joinstyle="round" endcap="flat"/>
                </v:oval>
                <v:shape id="shape_0" stroked="f" style="position:absolute;left:1611;top:5643;width:1917;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2584,5003" to="3377,5625" stroked="t" style="position:absolute;flip:x;mso-position-vertical-relative:page">
                  <v:stroke color="black" endarrow="block" endarrowwidth="medium" endarrowlength="medium" joinstyle="round" endcap="flat"/>
                  <v:fill o:detectmouseclick="t" on="false"/>
                </v:line>
                <v:oval id="shape_0" fillcolor="black" stroked="t" style="position:absolute;left:3547;top:5571;width:112;height:113;mso-position-vertical-relative:page">
                  <w10:wrap type="none"/>
                  <v:fill o:detectmouseclick="t" type="solid" color2="white"/>
                  <v:stroke color="black" joinstyle="round" endcap="flat"/>
                </v:oval>
                <v:shape id="shape_0" stroked="f" style="position:absolute;left:3312;top:5643;width:1367;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52,5003" to="3601,5569" stroked="t" style="position:absolute;mso-position-vertical-relative:page">
                  <v:stroke color="black" endarrow="block" endarrowwidth="medium" endarrowlength="medium" joinstyle="round" endcap="flat"/>
                  <v:fill o:detectmouseclick="t" on="false"/>
                </v:line>
                <v:oval id="shape_0" fillcolor="black" stroked="t" style="position:absolute;left:5360;top:4890;width:113;height:115;mso-position-vertical-relative:page">
                  <w10:wrap type="none"/>
                  <v:fill o:detectmouseclick="t" type="solid" color2="white"/>
                  <v:stroke color="black" joinstyle="round" endcap="flat"/>
                </v:oval>
                <v:line id="shape_0" from="4020,4607" to="5417,4945" stroked="t" style="position:absolute;mso-position-vertical-relative:page">
                  <v:stroke color="black" endarrow="block" endarrowwidth="medium" endarrowlength="medium" joinstyle="round" endcap="flat"/>
                  <v:fill o:detectmouseclick="t" on="false"/>
                </v:line>
                <v:shape id="shape_0" stroked="f" style="position:absolute;left:5410;top:4737;width:1108;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6268;top:5571;width:115;height:113;mso-position-vertical-relative:page">
                  <w10:wrap type="none"/>
                  <v:fill o:detectmouseclick="t" type="solid" color2="white"/>
                  <v:stroke color="black" joinstyle="round" endcap="flat"/>
                </v:oval>
                <v:oval id="shape_0" fillcolor="black" stroked="t" style="position:absolute;left:5870;top:6194;width:115;height:114;mso-position-vertical-relative:page">
                  <w10:wrap type="none"/>
                  <v:fill o:detectmouseclick="t" type="solid" color2="white"/>
                  <v:stroke color="black" joinstyle="round" endcap="flat"/>
                </v:oval>
                <v:shape id="shape_0" stroked="f" style="position:absolute;left:6778;top:6251;width:2109;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5921,5630" to="6266,6203" stroked="t" style="position:absolute;flip:x;mso-position-vertical-relative:page">
                  <v:stroke color="black" endarrow="block" endarrowwidth="medium" endarrowlength="medium" joinstyle="round" endcap="flat"/>
                  <v:fill o:detectmouseclick="t" on="false"/>
                </v:line>
                <v:oval id="shape_0" fillcolor="black" stroked="t" style="position:absolute;left:6891;top:6194;width:115;height:114;mso-position-vertical-relative:page">
                  <w10:wrap type="none"/>
                  <v:fill o:detectmouseclick="t" type="solid" color2="white"/>
                  <v:stroke color="black" joinstyle="round" endcap="flat"/>
                </v:oval>
                <v:shape id="shape_0" stroked="f" style="position:absolute;left:5412;top:6298;width:1358;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6345,5630" to="6940,6203" stroked="t" style="position:absolute;mso-position-vertical-relative:page">
                  <v:stroke color="black" endarrow="block" endarrowwidth="medium" endarrowlength="medium" joinstyle="round" endcap="flat"/>
                  <v:fill o:detectmouseclick="t" on="false"/>
                </v:line>
                <v:shape id="shape_0" stroked="f" style="position:absolute;left:6317;top:5417;width:1463;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5409,4948" to="6323,5571" stroked="t" style="position:absolute;mso-position-vertical-relative:page">
                  <v:stroke color="black" endarrow="block" endarrowwidth="medium" endarrowlength="medium" joinstyle="round" endcap="flat"/>
                  <v:fill o:detectmouseclick="t" on="false"/>
                </v:line>
                <v:oval id="shape_0" fillcolor="black" stroked="t" style="position:absolute;left:4794;top:6876;width:114;height:113;mso-position-vertical-relative:page">
                  <w10:wrap type="none"/>
                  <v:fill o:detectmouseclick="t" type="solid" color2="white"/>
                  <v:stroke color="black" joinstyle="round" endcap="flat"/>
                </v:oval>
                <v:shape id="shape_0" stroked="f" style="position:absolute;left:3767;top:6664;width:1180;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4844,4888" to="5473,6883" stroked="t" style="position:absolute;flip:x;mso-position-vertical-relative:page">
                  <v:stroke color="black" endarrow="block" endarrowwidth="medium" endarrowlength="medium" joinstyle="round" endcap="flat"/>
                  <v:fill o:detectmouseclick="t" on="false"/>
                </v:line>
                <v:oval id="shape_0" fillcolor="black" stroked="t" style="position:absolute;left:1903;top:7613;width:113;height:113;mso-position-vertical-relative:page">
                  <w10:wrap type="none"/>
                  <v:fill o:detectmouseclick="t" type="solid" color2="white"/>
                  <v:stroke color="black" joinstyle="round" endcap="flat"/>
                </v:oval>
                <v:shape id="shape_0" stroked="f" style="position:absolute;left:2983;top:7659;width:1615;height:557;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v:textbox>
                  <w10:wrap type="none"/>
                  <v:fill o:detectmouseclick="t" on="false"/>
                  <v:stroke color="black" joinstyle="round" endcap="flat"/>
                </v:shape>
                <v:oval id="shape_0" fillcolor="black" stroked="t" style="position:absolute;left:3545;top:7670;width:113;height:112;mso-position-vertical-relative:page">
                  <w10:wrap type="none"/>
                  <v:fill o:detectmouseclick="t" type="solid" color2="white"/>
                  <v:stroke color="black" joinstyle="round" endcap="flat"/>
                </v:oval>
                <v:shape id="shape_0" stroked="f" style="position:absolute;left:1443;top:7715;width:1600;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7628;top:7668;width:230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7742;top:7613;width:115;height:113;mso-position-vertical-relative:page">
                  <w10:wrap type="none"/>
                  <v:fill o:detectmouseclick="t" type="solid" color2="white"/>
                  <v:stroke color="black" joinstyle="round" endcap="flat"/>
                </v:oval>
                <v:oval id="shape_0" fillcolor="black" stroked="t" style="position:absolute;left:4794;top:7670;width:115;height:112;mso-position-vertical-relative:page">
                  <w10:wrap type="none"/>
                  <v:fill o:detectmouseclick="t" type="solid" color2="white"/>
                  <v:stroke color="black" joinstyle="round" endcap="flat"/>
                </v:oval>
                <v:oval id="shape_0" fillcolor="black" stroked="t" style="position:absolute;left:4284;top:8746;width:112;height:114;mso-position-vertical-relative:page">
                  <w10:wrap type="none"/>
                  <v:fill o:detectmouseclick="t" type="solid" color2="white"/>
                  <v:stroke color="black" joinstyle="round" endcap="flat"/>
                </v:oval>
                <v:shape id="shape_0" stroked="f" style="position:absolute;left:5190;top:8802;width:182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4333,7725" to="4791,8755" stroked="t" style="position:absolute;flip:x;mso-position-vertical-relative:page">
                  <v:stroke color="black" endarrow="block" endarrowwidth="medium" endarrowlength="medium" joinstyle="round" endcap="flat"/>
                  <v:fill o:detectmouseclick="t" on="false"/>
                </v:line>
                <v:oval id="shape_0" fillcolor="black" stroked="t" style="position:absolute;left:5304;top:8746;width:113;height:114;mso-position-vertical-relative:page">
                  <w10:wrap type="none"/>
                  <v:fill o:detectmouseclick="t" type="solid" color2="white"/>
                  <v:stroke color="black" joinstyle="round" endcap="flat"/>
                </v:oval>
                <v:shape id="shape_0" stroked="f" style="position:absolute;left:3654;top:8848;width:1365;height:709;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4869,7725" to="5354,8755" stroked="t" style="position:absolute;mso-position-vertical-relative:page">
                  <v:stroke color="black" endarrow="block" endarrowwidth="medium" endarrowlength="medium" joinstyle="round" endcap="flat"/>
                  <v:fill o:detectmouseclick="t" on="false"/>
                </v:line>
                <v:shape id="shape_0" stroked="f" style="position:absolute;left:4786;top:7400;width:911;height:709;mso-position-vertical-relative:page"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1961,6941" to="4843,7666" stroked="t" style="position:absolute;flip:x;mso-position-vertical-relative:page">
                  <v:stroke color="black" endarrow="block" endarrowwidth="medium" endarrowlength="medium" joinstyle="round" endcap="flat"/>
                  <v:fill o:detectmouseclick="t" on="false"/>
                </v:line>
                <v:line id="shape_0" from="4844,6941" to="4844,7734" stroked="t" style="position:absolute;mso-position-vertical-relative:page">
                  <v:stroke color="black" endarrow="block" endarrowwidth="medium" endarrowlength="medium" joinstyle="round" endcap="flat"/>
                  <v:fill o:detectmouseclick="t" on="false"/>
                </v:line>
                <v:line id="shape_0" from="3605,6941" to="4843,7666" stroked="t" style="position:absolute;flip:x;mso-position-vertical-relative:page">
                  <v:stroke color="black" endarrow="block" endarrowwidth="medium" endarrowlength="medium" joinstyle="round" endcap="flat"/>
                  <v:fill o:detectmouseclick="t" on="false"/>
                </v:line>
                <v:line id="shape_0" from="4844,6941" to="7791,7677" stroked="t" style="position:absolute;mso-position-vertical-relative:page">
                  <v:stroke color="black" endarrow="block" endarrowwidth="medium" endarrowlength="medium" joinstyle="round" endcap="flat"/>
                  <v:fill o:detectmouseclick="t" on="false"/>
                </v:line>
                <v:oval id="shape_0" fillcolor="black" stroked="t" style="position:absolute;left:6211;top:7670;width:113;height:112;mso-position-vertical-relative:page">
                  <w10:wrap type="none"/>
                  <v:fill o:detectmouseclick="t" type="solid" color2="white"/>
                  <v:stroke color="black" joinstyle="round" endcap="flat"/>
                </v:oval>
                <v:shape id="shape_0" stroked="f" style="position:absolute;left:5523;top:7734;width:1732;height:1049;mso-position-vertical-relative:page"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4844,6941" to="6261,7677" stroked="t" style="position:absolute;mso-position-vertical-relative:page">
                  <v:stroke color="black" endarrow="block" endarrowwidth="medium" endarrowlength="medium" joinstyle="round" endcap="flat"/>
                  <v:fill o:detectmouseclick="t" on="false"/>
                </v:line>
              </v:group>
            </w:pict>
          </mc:Fallback>
        </mc:AlternateContent>
      </w: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geen waarde heeft, bijvoorbeeld de overlijdensdatum van een niet overleden persoon, dan wordt het element in het bericht opgenomen met een lege inhoud</w:t>
      </w:r>
      <w:del w:id="172" w:author="Onbekende auteur" w:date="2017-01-30T14:45:00Z">
        <w:r>
          <w:rPr/>
          <w:delText xml:space="preserve"> en </w:delText>
        </w:r>
      </w:del>
      <w:del w:id="173" w:author="Onbekende auteur" w:date="2017-01-30T14:45:00Z">
        <w:r>
          <w:rPr>
            <w:rFonts w:ascii="Courier New" w:hAnsi="Courier New"/>
          </w:rPr>
          <w:delText>StUF:noValue=”geenWaarde”</w:delText>
        </w:r>
      </w:del>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del w:id="174" w:author="Onbekende auteur" w:date="2017-01-30T14:45:00Z">
        <w:r>
          <w:rPr>
            <w:rFonts w:ascii="Courier New" w:hAnsi="Courier New"/>
          </w:rPr>
          <w:delText>StUF:</w:delText>
        </w:r>
      </w:del>
      <w:r>
        <w:rPr>
          <w:rFonts w:ascii="Courier New" w:hAnsi="Courier New"/>
        </w:rPr>
        <w:t>noValue=”waardeOnbekend”</w:t>
      </w:r>
      <w:r>
        <w:rPr/>
        <w:t xml:space="preserve"> (h). Een kerngegeven als de geboortedatum van een persoon waarvan het zendende systeem niet altijd de waarde kent, wordt bijvoorbeeld met </w:t>
      </w:r>
      <w:del w:id="175" w:author="Onbekende auteur" w:date="2017-01-30T14:45:00Z">
        <w:r>
          <w:rPr>
            <w:rFonts w:ascii="Courier New" w:hAnsi="Courier New"/>
          </w:rPr>
          <w:delText>StUF:</w:delText>
        </w:r>
      </w:del>
      <w:r>
        <w:rPr>
          <w:rFonts w:ascii="Courier New" w:hAnsi="Courier New"/>
        </w:rPr>
        <w:t>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w:t>
      </w:r>
      <w:ins w:id="176" w:author="Onbekende auteur" w:date="2017-01-31T13:30:00Z">
        <w:r>
          <w:rPr/>
          <w:t>‘</w:t>
        </w:r>
      </w:ins>
      <w:r>
        <w:rPr/>
        <w:t>geen</w:t>
      </w:r>
      <w:ins w:id="177" w:author="Onbekende auteur" w:date="2017-01-31T13:30:00Z">
        <w:r>
          <w:rPr/>
          <w:t xml:space="preserve"> </w:t>
        </w:r>
      </w:ins>
      <w:del w:id="178" w:author="Onbekende auteur" w:date="2017-01-31T13:30:00Z">
        <w:r>
          <w:rPr/>
          <w:delText>W</w:delText>
        </w:r>
      </w:del>
      <w:ins w:id="179" w:author="Onbekende auteur" w:date="2017-01-31T13:30:00Z">
        <w:r>
          <w:rPr/>
          <w:t>w</w:t>
        </w:r>
      </w:ins>
      <w:r>
        <w:rPr/>
        <w:t>aarde</w:t>
      </w:r>
      <w:ins w:id="180" w:author="Onbekende auteur" w:date="2017-01-31T13:30:00Z">
        <w:r>
          <w:rPr/>
          <w:t>’</w:t>
        </w:r>
      </w:ins>
      <w:r>
        <w:rPr/>
        <w:t xml:space="preserve"> voor het element mogelijk is en als de zender zeker weet dat er een geldige waarde is, maar die niet kent, dan wordt het element in het bericht opgenomen met een lege inhoud en </w:t>
      </w:r>
      <w:del w:id="181" w:author="Onbekende auteur" w:date="2017-01-30T14:46:00Z">
        <w:r>
          <w:rPr>
            <w:rFonts w:ascii="Courier New" w:hAnsi="Courier New"/>
          </w:rPr>
          <w:delText>StUF:</w:delText>
        </w:r>
      </w:del>
      <w:r>
        <w:rPr>
          <w:rFonts w:ascii="Courier New" w:hAnsi="Courier New"/>
        </w:rPr>
        <w:t>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del w:id="182" w:author="Onbekende auteur" w:date="2017-01-30T14:46:00Z">
        <w:r>
          <w:rPr>
            <w:rFonts w:ascii="Courier New" w:hAnsi="Courier New"/>
          </w:rPr>
          <w:delText>StUF:</w:delText>
        </w:r>
      </w:del>
      <w:r>
        <w:rPr>
          <w:rFonts w:ascii="Courier New" w:hAnsi="Courier New"/>
        </w:rPr>
        <w:t>noValue=”vastgesteldOnbekend”</w:t>
      </w:r>
      <w:r>
        <w:rPr/>
        <w:t xml:space="preserve"> (j).</w:t>
      </w:r>
      <w:ins w:id="183" w:author="Onbekende auteur" w:date="2017-01-31T09:05:00Z">
        <w:r>
          <w:rPr>
            <w:rStyle w:val="Voetnootanker"/>
          </w:rPr>
          <w:footnoteReference w:id="12"/>
        </w:r>
      </w:ins>
    </w:p>
    <w:p>
      <w:pPr>
        <w:pStyle w:val="Normal"/>
        <w:rPr>
          <w:spacing w:val="-2"/>
        </w:rPr>
      </w:pPr>
      <w:r>
        <w:rPr>
          <w:spacing w:val="-2"/>
        </w:rPr>
      </w:r>
    </w:p>
    <w:p>
      <w:pPr>
        <w:pStyle w:val="Normal"/>
        <w:rPr>
          <w:rFonts w:ascii="Courier New" w:hAnsi="Courier New"/>
        </w:rPr>
      </w:pPr>
      <w:del w:id="184" w:author="Onbekende auteur" w:date="2017-01-31T11:00:00Z">
        <w:r>
          <w:rPr>
            <w:rFonts w:ascii="Courier New" w:hAnsi="Courier New"/>
            <w:b w:val="false"/>
            <w:bCs w:val="false"/>
            <w:i w:val="false"/>
            <w:iCs w:val="false"/>
          </w:rPr>
          <w:delText xml:space="preserve">In datumvelden </w:delText>
        </w:r>
      </w:del>
      <w:del w:id="185" w:author="Onbekende auteur" w:date="2017-01-30T14:47:00Z">
        <w:r>
          <w:rPr>
            <w:rFonts w:ascii="Courier New" w:hAnsi="Courier New"/>
            <w:b w:val="false"/>
            <w:bCs w:val="false"/>
            <w:i w:val="false"/>
            <w:iCs w:val="false"/>
          </w:rPr>
          <w:delText>heeft StUF:noValue=”geenWaarde”</w:delText>
        </w:r>
      </w:del>
    </w:p>
    <w:p>
      <w:pPr>
        <w:pStyle w:val="Normal"/>
        <w:rPr/>
      </w:pPr>
      <w:del w:id="186" w:author="Onbekende auteur" w:date="2017-01-31T11:04:00Z">
        <w:r>
          <w:rPr/>
        </w:r>
      </w:del>
    </w:p>
    <w:p>
      <w:pPr>
        <w:pStyle w:val="Normal"/>
        <w:rPr>
          <w:b w:val="false"/>
          <w:b w:val="false"/>
          <w:bCs w:val="false"/>
          <w:i w:val="false"/>
          <w:i w:val="false"/>
          <w:iCs w:val="false"/>
        </w:rPr>
      </w:pPr>
      <w:r>
        <w:rPr>
          <w:b w:val="false"/>
          <w:bCs w:val="false"/>
          <w:i w:val="false"/>
          <w:iCs w:val="false"/>
        </w:rPr>
        <w:t xml:space="preserve">In </w:t>
      </w:r>
      <w:ins w:id="187" w:author="Onbekende auteur" w:date="2017-01-31T11:02:00Z">
        <w:r>
          <w:rPr>
            <w:b w:val="false"/>
            <w:bCs w:val="false"/>
            <w:i w:val="false"/>
            <w:iCs w:val="false"/>
          </w:rPr>
          <w:t xml:space="preserve">tijd- en </w:t>
        </w:r>
      </w:ins>
      <w:r>
        <w:rPr>
          <w:b w:val="false"/>
          <w:bCs w:val="false"/>
          <w:i w:val="false"/>
          <w:iCs w:val="false"/>
        </w:rPr>
        <w:t>datum</w:t>
      </w:r>
      <w:del w:id="188" w:author="Onbekende auteur" w:date="2017-01-31T11:04:00Z">
        <w:r>
          <w:rPr>
            <w:b w:val="false"/>
            <w:bCs w:val="false"/>
            <w:i w:val="false"/>
            <w:iCs w:val="false"/>
          </w:rPr>
          <w:delText>veld</w:delText>
        </w:r>
      </w:del>
      <w:ins w:id="189" w:author="Onbekende auteur" w:date="2017-01-31T11:04:00Z">
        <w:r>
          <w:rPr>
            <w:b w:val="false"/>
            <w:bCs w:val="false"/>
            <w:i w:val="false"/>
            <w:iCs w:val="false"/>
          </w:rPr>
          <w:t>element</w:t>
        </w:r>
      </w:ins>
      <w:r>
        <w:rPr>
          <w:b w:val="false"/>
          <w:bCs w:val="false"/>
          <w:i w:val="false"/>
          <w:iCs w:val="false"/>
        </w:rPr>
        <w:t xml:space="preserve">en heeft </w:t>
      </w:r>
      <w:del w:id="190" w:author="Onbekende auteur" w:date="2017-01-31T11:02:00Z">
        <w:r>
          <w:rPr>
            <w:b w:val="false"/>
            <w:bCs w:val="false"/>
            <w:i w:val="false"/>
            <w:iCs w:val="false"/>
          </w:rPr>
          <w:delText>S</w:delText>
        </w:r>
      </w:del>
      <w:del w:id="191" w:author="Onbekende auteur" w:date="2017-01-31T11:02:00Z">
        <w:r>
          <w:rPr>
            <w:rFonts w:ascii="Courier New" w:hAnsi="Courier New"/>
            <w:b w:val="false"/>
            <w:bCs w:val="false"/>
            <w:i w:val="false"/>
            <w:iCs w:val="false"/>
          </w:rPr>
          <w:delText>tUF:</w:delText>
        </w:r>
      </w:del>
      <w:r>
        <w:rPr>
          <w:rFonts w:ascii="Courier New" w:hAnsi="Courier New"/>
          <w:b w:val="false"/>
          <w:bCs w:val="false"/>
          <w:i w:val="false"/>
          <w:iCs w:val="false"/>
        </w:rPr>
        <w:t>noValue=”waardeOnbekend”</w:t>
      </w:r>
      <w:r>
        <w:rPr>
          <w:b w:val="false"/>
          <w:bCs w:val="false"/>
          <w:i w:val="false"/>
          <w:iCs w:val="false"/>
        </w:rPr>
        <w:t xml:space="preserve"> als betekenis dat de </w:t>
      </w:r>
      <w:ins w:id="192" w:author="Onbekende auteur" w:date="2017-01-31T11:02:00Z">
        <w:r>
          <w:rPr>
            <w:b w:val="false"/>
            <w:bCs w:val="false"/>
            <w:i w:val="false"/>
            <w:iCs w:val="false"/>
          </w:rPr>
          <w:t xml:space="preserve">tijd of </w:t>
        </w:r>
      </w:ins>
      <w:r>
        <w:rPr>
          <w:b w:val="false"/>
          <w:bCs w:val="false"/>
          <w:i w:val="false"/>
          <w:iCs w:val="false"/>
        </w:rPr>
        <w:t xml:space="preserve">datum onbekend is. Bij een </w:t>
      </w:r>
      <w:ins w:id="193" w:author="Onbekende auteur" w:date="2017-01-31T11:02:00Z">
        <w:r>
          <w:rPr>
            <w:b w:val="false"/>
            <w:bCs w:val="false"/>
            <w:i w:val="false"/>
            <w:iCs w:val="false"/>
          </w:rPr>
          <w:t xml:space="preserve">tijd of </w:t>
        </w:r>
      </w:ins>
      <w:r>
        <w:rPr>
          <w:b w:val="false"/>
          <w:bCs w:val="false"/>
          <w:i w:val="false"/>
          <w:iCs w:val="false"/>
        </w:rPr>
        <w:t>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del w:id="194" w:author="Onbekende auteur" w:date="2017-01-31T11:02:00Z">
        <w:r>
          <w:rPr>
            <w:rFonts w:ascii="Courier New" w:hAnsi="Courier New"/>
            <w:b w:val="false"/>
            <w:bCs w:val="false"/>
            <w:i w:val="false"/>
            <w:iCs w:val="false"/>
          </w:rPr>
          <w:delText>StUF:</w:delText>
        </w:r>
      </w:del>
      <w:r>
        <w:rPr>
          <w:rFonts w:ascii="Courier New" w:hAnsi="Courier New"/>
          <w:b w:val="false"/>
          <w:bCs w:val="false"/>
          <w:i w:val="false"/>
          <w:iCs w:val="false"/>
        </w:rPr>
        <w:t>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del w:id="195" w:author="Onbekende auteur" w:date="2017-01-31T11:02:00Z">
        <w:r>
          <w:rPr>
            <w:rFonts w:ascii="Courier New" w:hAnsi="Courier New"/>
            <w:b w:val="false"/>
            <w:bCs w:val="false"/>
            <w:i w:val="false"/>
            <w:iCs w:val="false"/>
          </w:rPr>
          <w:delText>StUF:</w:delText>
        </w:r>
      </w:del>
      <w:r>
        <w:rPr>
          <w:rFonts w:ascii="Courier New" w:hAnsi="Courier New"/>
          <w:b w:val="false"/>
          <w:bCs w:val="false"/>
          <w:i w:val="false"/>
          <w:iCs w:val="false"/>
        </w:rPr>
        <w:t>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rPr>
          <w:rFonts w:ascii="Times New Roman" w:hAnsi="Times New Roman"/>
          <w:b w:val="false"/>
          <w:b w:val="false"/>
          <w:bCs w:val="false"/>
          <w:i w:val="false"/>
          <w:i w:val="false"/>
          <w:iCs w:val="false"/>
        </w:rPr>
      </w:pPr>
      <w:ins w:id="196" w:author="Onbekende auteur" w:date="2017-01-31T11:03:00Z">
        <w:r>
          <w:rPr>
            <w:b w:val="false"/>
            <w:bCs w:val="false"/>
            <w:i w:val="false"/>
            <w:iCs w:val="false"/>
          </w:rPr>
        </w:r>
      </w:ins>
    </w:p>
    <w:p>
      <w:pPr>
        <w:pStyle w:val="Normal"/>
        <w:rPr>
          <w:b w:val="false"/>
          <w:b w:val="false"/>
          <w:bCs w:val="false"/>
          <w:i w:val="false"/>
          <w:i w:val="false"/>
          <w:iCs w:val="false"/>
        </w:rPr>
      </w:pPr>
      <w:ins w:id="197" w:author="Onbekende auteur" w:date="2017-01-31T11:03:00Z">
        <w:r>
          <w:rPr>
            <w:b w:val="false"/>
            <w:bCs w:val="false"/>
            <w:i w:val="false"/>
            <w:iCs w:val="false"/>
          </w:rPr>
          <w:t>In tijd- en datumelementen heeft een lege elementinhoud</w:t>
        </w:r>
      </w:ins>
      <w:r>
        <w:rPr>
          <w:b w:val="false"/>
          <w:bCs w:val="false"/>
          <w:i w:val="false"/>
          <w:iCs w:val="false"/>
        </w:rPr>
        <w:t xml:space="preserve"> als betekenis dat de </w:t>
      </w:r>
      <w:ins w:id="198" w:author="Onbekende auteur" w:date="2017-01-31T11:03:00Z">
        <w:r>
          <w:rPr>
            <w:b w:val="false"/>
            <w:bCs w:val="false"/>
            <w:i w:val="false"/>
            <w:iCs w:val="false"/>
          </w:rPr>
          <w:t xml:space="preserve">tijd of </w:t>
        </w:r>
      </w:ins>
      <w:r>
        <w:rPr>
          <w:b w:val="false"/>
          <w:bCs w:val="false"/>
          <w:i w:val="false"/>
          <w:iCs w:val="false"/>
        </w:rPr>
        <w:t xml:space="preserve">datum nog geen waarde heeft. Dit kan alleen voorkomen bij </w:t>
      </w:r>
      <w:ins w:id="199" w:author="Onbekende auteur" w:date="2017-01-31T11:04:00Z">
        <w:r>
          <w:rPr>
            <w:b w:val="false"/>
            <w:bCs w:val="false"/>
            <w:i w:val="false"/>
            <w:iCs w:val="false"/>
          </w:rPr>
          <w:t xml:space="preserve">tijdstippen en </w:t>
        </w:r>
      </w:ins>
      <w:r>
        <w:rPr>
          <w:b w:val="false"/>
          <w:bCs w:val="false"/>
          <w:i w:val="false"/>
          <w:iCs w:val="false"/>
        </w:rPr>
        <w:t>datums die niet altijd een waarde hoeven te hebben (optionaliteit 0). Bij de overlijdensda</w:t>
        <w:softHyphen/>
        <w:t xml:space="preserve">tum van een persoon wil dit bijvoorbeeld zeggen dat de persoon nog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de relatie nog bestaat en bij een </w:t>
      </w:r>
      <w:r>
        <w:rPr>
          <w:rFonts w:ascii="Courier New" w:hAnsi="Courier New"/>
          <w:b w:val="false"/>
          <w:bCs w:val="false"/>
          <w:i w:val="false"/>
          <w:iCs w:val="false"/>
        </w:rPr>
        <w:t>&lt;StUF:eindGeldigheid&gt;</w:t>
      </w:r>
      <w:r>
        <w:rPr>
          <w:b w:val="false"/>
          <w:bCs w:val="false"/>
          <w:i w:val="false"/>
          <w:iCs w:val="false"/>
        </w:rPr>
        <w:t xml:space="preserve"> wil dit zeggen dat de gegevens heden geldig zijn.</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8" w:name="__RefHeading__36654993"/>
      <w:bookmarkStart w:id="39" w:name="_Ref523204459"/>
      <w:bookmarkEnd w:id="38"/>
      <w:r>
        <w:rPr/>
        <w:t xml:space="preserve">Het opnemen van relatie-entiteit in een </w:t>
      </w:r>
      <w:bookmarkEnd w:id="39"/>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w:t>
      </w:r>
      <w:del w:id="200" w:author="Onbekende auteur" w:date="2017-01-30T14:50:00Z">
        <w:r>
          <w:rPr>
            <w:rFonts w:ascii="Courier New" w:hAnsi="Courier New"/>
            <w:spacing w:val="-2"/>
          </w:rPr>
          <w:delText>noValue=</w:delText>
        </w:r>
      </w:del>
      <w:del w:id="201" w:author="Onbekende auteur" w:date="2017-01-30T14:49:00Z">
        <w:r>
          <w:rPr>
            <w:rFonts w:ascii="Courier New" w:hAnsi="Courier New"/>
            <w:spacing w:val="-2"/>
          </w:rPr>
          <w:delText>StUF:</w:delText>
        </w:r>
      </w:del>
      <w:del w:id="202" w:author="Onbekende auteur" w:date="2017-01-30T14:50:00Z">
        <w:r>
          <w:rPr>
            <w:rFonts w:ascii="Courier New" w:hAnsi="Courier New"/>
            <w:spacing w:val="-2"/>
          </w:rPr>
          <w:delText xml:space="preserve">het attribute </w:delText>
        </w:r>
      </w:del>
      <w:ins w:id="203" w:author="Onbekende auteur" w:date="2017-01-30T14:50:00Z">
        <w:r>
          <w:rPr>
            <w:spacing w:val="-2"/>
          </w:rPr>
          <w:t xml:space="preserve">daarbinnen het element leeg met als waarde </w:t>
        </w:r>
      </w:ins>
      <w:r>
        <w:rPr>
          <w:rFonts w:ascii="Courier New" w:hAnsi="Courier New"/>
          <w:spacing w:val="-2"/>
        </w:rPr>
        <w:t>”nietOndersteund”</w:t>
      </w:r>
      <w:del w:id="204" w:author="Onbekende auteur" w:date="2017-01-30T14:51:00Z">
        <w:r>
          <w:rPr>
            <w:rFonts w:ascii="Courier New" w:hAnsi="Courier New"/>
            <w:spacing w:val="-2"/>
          </w:rPr>
          <w:delText xml:space="preserve"> zonder elementinhoud</w:delText>
        </w:r>
      </w:del>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w:t>
      </w:r>
      <w:del w:id="205" w:author="Onbekende auteur" w:date="2017-01-30T14:51:00Z">
        <w:r>
          <w:rPr>
            <w:rFonts w:ascii="Courier New" w:hAnsi="Courier New"/>
            <w:spacing w:val="-2"/>
          </w:rPr>
          <w:delText>noValue=</w:delText>
        </w:r>
      </w:del>
      <w:del w:id="206" w:author="Onbekende auteur" w:date="2017-01-30T14:49:00Z">
        <w:r>
          <w:rPr>
            <w:rFonts w:ascii="Courier New" w:hAnsi="Courier New"/>
            <w:spacing w:val="-2"/>
          </w:rPr>
          <w:delText>StUF:</w:delText>
        </w:r>
      </w:del>
      <w:del w:id="207" w:author="Onbekende auteur" w:date="2017-01-30T14:51:00Z">
        <w:r>
          <w:rPr>
            <w:rFonts w:ascii="Courier New" w:hAnsi="Courier New"/>
            <w:spacing w:val="-2"/>
          </w:rPr>
          <w:delText xml:space="preserve">het attribute </w:delText>
        </w:r>
      </w:del>
      <w:ins w:id="208" w:author="Onbekende auteur" w:date="2017-01-30T14:51:00Z">
        <w:r>
          <w:rPr>
            <w:spacing w:val="-2"/>
          </w:rPr>
          <w:t xml:space="preserve">daarbinnen het element leeg met als waarde </w:t>
        </w:r>
      </w:ins>
      <w:r>
        <w:rPr>
          <w:rFonts w:ascii="Courier New" w:hAnsi="Courier New"/>
          <w:spacing w:val="-2"/>
        </w:rPr>
        <w:t>”nietGeautori</w:t>
        <w:softHyphen/>
        <w:t>seerd”</w:t>
      </w:r>
      <w:del w:id="209" w:author="Onbekende auteur" w:date="2017-01-30T14:51:00Z">
        <w:r>
          <w:rPr>
            <w:rFonts w:ascii="Courier New" w:hAnsi="Courier New"/>
            <w:spacing w:val="-2"/>
          </w:rPr>
          <w:delText xml:space="preserve"> zonder elementinhoud</w:delText>
        </w:r>
      </w:del>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w:t>
      </w:r>
      <w:ins w:id="210" w:author="Onbekende auteur" w:date="2017-01-30T14:51:00Z">
        <w:r>
          <w:rPr>
            <w:spacing w:val="-2"/>
          </w:rPr>
          <w:t xml:space="preserve">met </w:t>
        </w:r>
      </w:ins>
      <w:ins w:id="211" w:author="Onbekende auteur" w:date="2017-01-30T14:52:00Z">
        <w:r>
          <w:rPr>
            <w:spacing w:val="-2"/>
          </w:rPr>
          <w:t xml:space="preserve">daarbinnen het element leeg </w:t>
        </w:r>
      </w:ins>
      <w:del w:id="212" w:author="Onbekende auteur" w:date="2017-01-30T14:50:00Z">
        <w:r>
          <w:rPr>
            <w:spacing w:val="-2"/>
          </w:rPr>
          <w:delText xml:space="preserve">met het attribute  </w:delText>
        </w:r>
      </w:del>
      <w:del w:id="213" w:author="Onbekende auteur" w:date="2017-01-30T14:50:00Z">
        <w:r>
          <w:rPr>
            <w:rFonts w:ascii="Courier New" w:hAnsi="Courier New"/>
            <w:spacing w:val="-2"/>
          </w:rPr>
          <w:delText>StUF:noValue=”geenWaarde”</w:delText>
        </w:r>
      </w:del>
      <w:del w:id="214" w:author="Onbekende auteur" w:date="2017-01-30T14:50:00Z">
        <w:r>
          <w:rPr>
            <w:spacing w:val="-2"/>
          </w:rPr>
          <w:delText xml:space="preserve"> </w:delText>
        </w:r>
      </w:del>
      <w:r>
        <w:rPr>
          <w:spacing w:val="-2"/>
        </w:rPr>
        <w:t>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Het verzendende weet dat vastgesteld is dat het onbekend is of de relatie al dan niet voorkomt.</w:t>
        <w:br/>
      </w:r>
      <w:r>
        <w:rPr>
          <w:spacing w:val="-2"/>
        </w:rPr>
        <w:t xml:space="preserve">Het element voor de relatie-entiteit wordt opgenomen met </w:t>
      </w:r>
      <w:del w:id="215" w:author="Onbekende auteur" w:date="2017-01-30T14:52:00Z">
        <w:r>
          <w:rPr>
            <w:spacing w:val="-2"/>
          </w:rPr>
          <w:delText xml:space="preserve">de attributes </w:delText>
        </w:r>
      </w:del>
      <w:del w:id="216" w:author="Onbekende auteur" w:date="2017-01-30T14:52:00Z">
        <w:r>
          <w:rPr>
            <w:rFonts w:ascii="Courier New" w:hAnsi="Courier New"/>
            <w:spacing w:val="-2"/>
          </w:rPr>
          <w:delText>xsi:nil=”true”</w:delText>
        </w:r>
      </w:del>
      <w:del w:id="217" w:author="Onbekende auteur" w:date="2017-01-30T14:52:00Z">
        <w:r>
          <w:rPr>
            <w:spacing w:val="-2"/>
          </w:rPr>
          <w:delText xml:space="preserve"> en </w:delText>
        </w:r>
      </w:del>
      <w:del w:id="218" w:author="Onbekende auteur" w:date="2017-01-30T14:52:00Z">
        <w:r>
          <w:rPr>
            <w:rFonts w:ascii="Courier New" w:hAnsi="Courier New"/>
            <w:spacing w:val="-2"/>
          </w:rPr>
          <w:delText>StUF:noVa</w:delText>
          <w:softHyphen/>
          <w:delText>lue=</w:delText>
        </w:r>
      </w:del>
      <w:ins w:id="219" w:author="Onbekende auteur" w:date="2017-01-30T14:52:00Z">
        <w:r>
          <w:rPr>
            <w:spacing w:val="-2"/>
          </w:rPr>
          <w:t xml:space="preserve">daarbinnen het element leeg met als waarde </w:t>
        </w:r>
      </w:ins>
      <w:r>
        <w:rPr>
          <w:rFonts w:ascii="Courier New" w:hAnsi="Courier New"/>
          <w:spacing w:val="-2"/>
        </w:rPr>
        <w:t>”vastgesteldOnbekend”</w:t>
      </w:r>
      <w:del w:id="220" w:author="Onbekende auteur" w:date="2017-01-30T14:52:00Z">
        <w:r>
          <w:rPr>
            <w:rFonts w:ascii="Courier New" w:hAnsi="Courier New"/>
            <w:spacing w:val="-2"/>
          </w:rPr>
          <w:delText xml:space="preserve"> zonder elementinhoud</w:delText>
        </w:r>
      </w:del>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Het element voor de relatie-entiteit wordt opgenomen</w:t>
      </w:r>
      <w:del w:id="221" w:author="Onbekende auteur" w:date="2017-01-31T09:02:00Z">
        <w:r>
          <w:rPr>
            <w:rFonts w:ascii="Courier New" w:hAnsi="Courier New"/>
            <w:spacing w:val="-2"/>
          </w:rPr>
          <w:delText xml:space="preserve"> en met </w:delText>
        </w:r>
      </w:del>
      <w:del w:id="222" w:author="Onbekende auteur" w:date="2017-01-30T14:52:00Z">
        <w:r>
          <w:rPr>
            <w:rFonts w:ascii="Courier New" w:hAnsi="Courier New"/>
            <w:spacing w:val="-2"/>
          </w:rPr>
          <w:delText>het attribute StUF:noValue=</w:delText>
        </w:r>
      </w:del>
      <w:del w:id="223" w:author="Onbekende auteur" w:date="2017-01-31T09:02:00Z">
        <w:r>
          <w:rPr>
            <w:rFonts w:ascii="Courier New" w:hAnsi="Courier New"/>
            <w:spacing w:val="-2"/>
          </w:rPr>
          <w:delText>”geenWaarde”</w:delText>
        </w:r>
      </w:del>
      <w:r>
        <w:rPr/>
        <w:t xml:space="preserve"> zonder elementinhoud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ins w:id="224" w:author="Onbekende auteur" w:date="2017-01-31T09:07:00Z">
        <w:r>
          <w:rPr>
            <w:spacing w:val="-2"/>
          </w:rPr>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ins w:id="225" w:author="Onbekende auteur" w:date="2017-01-31T09:07:00Z">
        <w:r>
          <w:rPr>
            <w:spacing w:val="-2"/>
          </w:rPr>
          <w:t xml:space="preserve">De constructie met het element </w:t>
        </w:r>
      </w:ins>
      <w:ins w:id="226" w:author="Onbekende auteur" w:date="2017-01-31T09:07:00Z">
        <w:r>
          <w:rPr>
            <w:rFonts w:ascii="Courier New" w:hAnsi="Courier New"/>
            <w:spacing w:val="-2"/>
          </w:rPr>
          <w:t>&lt;l</w:t>
        </w:r>
      </w:ins>
      <w:ins w:id="227" w:author="Onbekende auteur" w:date="2017-01-31T09:08:00Z">
        <w:r>
          <w:rPr>
            <w:rFonts w:ascii="Courier New" w:hAnsi="Courier New"/>
            <w:spacing w:val="-2"/>
          </w:rPr>
          <w:t>eeg&gt;</w:t>
        </w:r>
      </w:ins>
      <w:ins w:id="228" w:author="Onbekende auteur" w:date="2017-01-31T09:08:00Z">
        <w:r>
          <w:rPr>
            <w:spacing w:val="-2"/>
          </w:rPr>
          <w:t xml:space="preserve"> wordt in een sectormodel schema gedefinieerd door het </w:t>
        </w:r>
      </w:ins>
      <w:ins w:id="229" w:author="Onbekende auteur" w:date="2017-01-31T09:08:00Z">
        <w:r>
          <w:rPr>
            <w:spacing w:val="-2"/>
          </w:rPr>
          <w:t>complexType</w:t>
        </w:r>
      </w:ins>
      <w:ins w:id="230" w:author="Onbekende auteur" w:date="2017-01-31T09:08:00Z">
        <w:r>
          <w:rPr>
            <w:spacing w:val="-2"/>
          </w:rPr>
          <w:t xml:space="preserve"> voor een relatie te definiëren als een </w:t>
        </w:r>
      </w:ins>
      <w:ins w:id="231" w:author="Onbekende auteur" w:date="2017-01-31T09:08:00Z">
        <w:r>
          <w:rPr>
            <w:rFonts w:ascii="Courier New" w:hAnsi="Courier New"/>
            <w:spacing w:val="-2"/>
          </w:rPr>
          <w:t>&lt;</w:t>
        </w:r>
      </w:ins>
      <w:ins w:id="232" w:author="Onbekende auteur" w:date="2017-01-31T09:08:00Z">
        <w:r>
          <w:rPr>
            <w:rFonts w:ascii="Courier New" w:hAnsi="Courier New"/>
            <w:spacing w:val="-2"/>
          </w:rPr>
          <w:t>choice</w:t>
        </w:r>
      </w:ins>
      <w:ins w:id="233" w:author="Onbekende auteur" w:date="2017-01-31T09:08:00Z">
        <w:r>
          <w:rPr>
            <w:rFonts w:ascii="Courier New" w:hAnsi="Courier New"/>
            <w:spacing w:val="-2"/>
          </w:rPr>
          <w:t>&gt;</w:t>
        </w:r>
      </w:ins>
      <w:ins w:id="234" w:author="Onbekende auteur" w:date="2017-01-31T09:08:00Z">
        <w:r>
          <w:rPr>
            <w:spacing w:val="-2"/>
          </w:rPr>
          <w:t xml:space="preserve"> </w:t>
        </w:r>
      </w:ins>
      <w:ins w:id="235" w:author="Onbekende auteur" w:date="2017-01-31T09:08:00Z">
        <w:r>
          <w:rPr>
            <w:spacing w:val="-2"/>
          </w:rPr>
          <w:t>van:</w:t>
        </w:r>
      </w:ins>
    </w:p>
    <w:p>
      <w:pPr>
        <w:pStyle w:val="Normal"/>
        <w:widowControl/>
        <w:numPr>
          <w:ilvl w:val="0"/>
          <w:numId w:val="7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ins w:id="236" w:author="Onbekende auteur" w:date="2017-01-31T09:08:00Z">
        <w:r>
          <w:rPr>
            <w:spacing w:val="-2"/>
          </w:rPr>
          <w:t xml:space="preserve">het element </w:t>
        </w:r>
      </w:ins>
      <w:ins w:id="237" w:author="Onbekende auteur" w:date="2017-01-31T09:08:00Z">
        <w:r>
          <w:rPr>
            <w:rFonts w:ascii="Courier New" w:hAnsi="Courier New"/>
            <w:spacing w:val="-2"/>
          </w:rPr>
          <w:t xml:space="preserve">&lt;leeg minOccurs=”0” </w:t>
        </w:r>
      </w:ins>
      <w:ins w:id="238" w:author="Onbekende auteur" w:date="2017-01-31T09:08:00Z">
        <w:r>
          <w:rPr>
            <w:rFonts w:ascii="Courier New" w:hAnsi="Courier New"/>
            <w:spacing w:val="-2"/>
          </w:rPr>
          <w:t>type=”StUF:NoValue”/&gt;</w:t>
        </w:r>
      </w:ins>
      <w:ins w:id="239" w:author="Onbekende auteur" w:date="2017-01-31T09:08:00Z">
        <w:r>
          <w:rPr>
            <w:spacing w:val="-2"/>
          </w:rPr>
          <w:t xml:space="preserve"> </w:t>
        </w:r>
      </w:ins>
    </w:p>
    <w:p>
      <w:pPr>
        <w:pStyle w:val="Normal"/>
        <w:widowControl/>
        <w:numPr>
          <w:ilvl w:val="0"/>
          <w:numId w:val="7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ins w:id="240" w:author="Onbekende auteur" w:date="2017-01-31T09:08:00Z">
        <w:r>
          <w:rPr>
            <w:spacing w:val="-2"/>
          </w:rPr>
          <w:t xml:space="preserve">de </w:t>
        </w:r>
      </w:ins>
      <w:ins w:id="241" w:author="Onbekende auteur" w:date="2017-01-31T09:08:00Z">
        <w:r>
          <w:rPr>
            <w:rFonts w:ascii="Courier New" w:hAnsi="Courier New"/>
            <w:spacing w:val="-2"/>
          </w:rPr>
          <w:t>&lt;sequence&gt;</w:t>
        </w:r>
      </w:ins>
      <w:ins w:id="242" w:author="Onbekende auteur" w:date="2017-01-31T09:08:00Z">
        <w:r>
          <w:rPr>
            <w:spacing w:val="-2"/>
          </w:rPr>
          <w:t xml:space="preserve"> van </w:t>
        </w:r>
      </w:ins>
      <w:ins w:id="243" w:author="Onbekende auteur" w:date="2017-01-31T09:08:00Z">
        <w:r>
          <w:rPr>
            <w:spacing w:val="-2"/>
          </w:rPr>
          <w:t xml:space="preserve">het element </w:t>
        </w:r>
      </w:ins>
      <w:ins w:id="244" w:author="Onbekende auteur" w:date="2017-01-31T09:08:00Z">
        <w:r>
          <w:rPr>
            <w:rFonts w:ascii="Courier New" w:hAnsi="Courier New"/>
            <w:spacing w:val="-2"/>
          </w:rPr>
          <w:t>&lt;gerelateerde&gt;</w:t>
        </w:r>
      </w:ins>
      <w:ins w:id="245" w:author="Onbekende auteur" w:date="2017-01-31T09:08:00Z">
        <w:r>
          <w:rPr>
            <w:spacing w:val="-2"/>
          </w:rPr>
          <w:t xml:space="preserve"> </w:t>
        </w:r>
      </w:ins>
      <w:ins w:id="246" w:author="Onbekende auteur" w:date="2017-01-31T09:08:00Z">
        <w:r>
          <w:rPr>
            <w:spacing w:val="-2"/>
          </w:rPr>
          <w:t>en de overige elementen van de relatie</w:t>
        </w:r>
      </w:ins>
      <w:ins w:id="247" w:author="Onbekende auteur" w:date="2017-01-31T09:08:00Z">
        <w:r>
          <w:rPr>
            <w:spacing w:val="-2"/>
          </w:rPr>
          <w: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ins w:id="249" w:author="Onbekende auteur" w:date="2017-01-31T09:23:00Z">
        <w:r>
          <w:rPr>
            <w:spacing w:val="-2"/>
          </w:rPr>
          <w:t>Hieronder staat een voorbeeld.</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ins w:id="250" w:author="Onbekende auteur" w:date="2017-01-31T09:13:00Z">
        <w:r>
          <w:rPr>
            <w:spacing w:val="-2"/>
          </w:rPr>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51" w:author="Onbekende auteur" w:date="2017-01-31T09:13:00Z">
        <w:r>
          <w:rPr>
            <w:rFonts w:ascii="Courier New" w:hAnsi="Courier New"/>
            <w:spacing w:val="-2"/>
          </w:rPr>
          <w:t>&lt;complexType name=”</w:t>
        </w:r>
      </w:ins>
      <w:ins w:id="252" w:author="Onbekende auteur" w:date="2017-01-31T09:14:00Z">
        <w:r>
          <w:rPr>
            <w:rFonts w:ascii="Courier New" w:hAnsi="Courier New"/>
            <w:spacing w:val="-2"/>
          </w:rPr>
          <w:t>AAABBB-</w:t>
        </w:r>
      </w:ins>
      <w:ins w:id="253" w:author="Onbekende auteur" w:date="2017-01-31T09:14:00Z">
        <w:r>
          <w:rPr>
            <w:rFonts w:ascii="Courier New" w:hAnsi="Courier New"/>
            <w:spacing w:val="-2"/>
          </w:rPr>
          <w:t>xxx</w:t>
        </w:r>
      </w:ins>
      <w:ins w:id="254" w:author="Onbekende auteur" w:date="2017-01-31T09:14:00Z">
        <w:r>
          <w:rPr>
            <w:rFonts w:ascii="Courier New" w:hAnsi="Courier New"/>
            <w:spacing w:val="-2"/>
          </w:rPr>
          <w:t>”</w:t>
        </w:r>
      </w:ins>
      <w:ins w:id="255" w:author="Onbekende auteur" w:date="2017-01-31T09:17:00Z">
        <w:r>
          <w:rPr>
            <w:rFonts w:ascii="Courier New" w:hAnsi="Courier New"/>
            <w:spacing w:val="-2"/>
          </w:rPr>
          <w:t>&gt;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56" w:author="Onbekende auteur" w:date="2017-01-31T09:17:00Z">
        <w:r>
          <w:rPr>
            <w:rFonts w:ascii="Courier New" w:hAnsi="Courier New"/>
            <w:spacing w:val="-2"/>
          </w:rPr>
          <w:tab/>
        </w:r>
      </w:ins>
      <w:ins w:id="257" w:author="Onbekende auteur" w:date="2017-01-31T09:18:00Z">
        <w:r>
          <w:rPr>
            <w:rFonts w:ascii="Courier New" w:hAnsi="Courier New"/>
            <w:spacing w:val="-2"/>
          </w:rPr>
          <w:t>&lt;choice&gt;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58" w:author="Onbekende auteur" w:date="2017-01-31T09:18:00Z">
        <w:r>
          <w:rPr>
            <w:rFonts w:ascii="Courier New" w:hAnsi="Courier New"/>
            <w:spacing w:val="-2"/>
          </w:rPr>
          <w:tab/>
          <w:tab/>
          <w:t>&lt;leeg minOccurs=”0” type=”StUF:NoValue/&gt;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59" w:author="Onbekende auteur" w:date="2017-01-31T09:18:00Z">
        <w:r>
          <w:rPr>
            <w:rFonts w:ascii="Courier New" w:hAnsi="Courier New"/>
            <w:spacing w:val="-2"/>
          </w:rPr>
          <w:tab/>
          <w:tab/>
          <w:t>&lt;sequence&gt;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60" w:author="Onbekende auteur" w:date="2017-01-31T09:18:00Z">
        <w:r>
          <w:rPr>
            <w:rFonts w:ascii="Courier New" w:hAnsi="Courier New"/>
            <w:spacing w:val="-2"/>
          </w:rPr>
          <w:tab/>
        </w:r>
      </w:ins>
      <w:ins w:id="261" w:author="Onbekende auteur" w:date="2017-01-31T09:19:00Z">
        <w:r>
          <w:rPr>
            <w:rFonts w:ascii="Courier New" w:hAnsi="Courier New"/>
            <w:spacing w:val="-2"/>
          </w:rPr>
          <w:tab/>
          <w:tab/>
          <w:t>&lt;gerelateerde type=”sectormodel:BBB-basis/&gt;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62" w:author="Onbekende auteur" w:date="2017-01-31T09:19:00Z">
        <w:r>
          <w:rPr>
            <w:rFonts w:ascii="Courier New" w:hAnsi="Courier New"/>
            <w:spacing w:val="-2"/>
          </w:rPr>
          <w:tab/>
          <w:tab/>
          <w:tab/>
          <w:t xml:space="preserve">&lt;elementRelatie1 </w:t>
        </w:r>
      </w:ins>
      <w:ins w:id="263" w:author="Onbekende auteur" w:date="2017-01-31T09:19:00Z">
        <w:r>
          <w:rPr>
            <w:rFonts w:eastAsia="Times New Roman" w:cs="Times New Roman" w:ascii="Courier New" w:hAnsi="Courier New"/>
            <w:color w:val="auto"/>
            <w:spacing w:val="-2"/>
            <w:sz w:val="20"/>
            <w:szCs w:val="20"/>
            <w:lang w:val="nl-NL" w:bidi="ar-SA"/>
          </w:rPr>
          <w:t>…</w:t>
        </w:r>
      </w:ins>
      <w:ins w:id="264" w:author="Onbekende auteur" w:date="2017-01-31T09:19:00Z">
        <w:r>
          <w:rPr>
            <w:rFonts w:ascii="Courier New" w:hAnsi="Courier New"/>
            <w:spacing w:val="-2"/>
          </w:rPr>
          <w:t>/&gt;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65" w:author="Onbekende auteur" w:date="2017-01-31T09:19:00Z">
        <w:r>
          <w:rPr>
            <w:rFonts w:ascii="Courier New" w:hAnsi="Courier New"/>
            <w:spacing w:val="-2"/>
          </w:rPr>
          <w:tab/>
          <w:tab/>
          <w:tab/>
        </w:r>
      </w:ins>
      <w:ins w:id="266" w:author="Onbekende auteur" w:date="2017-01-31T09:19:00Z">
        <w:r>
          <w:rPr>
            <w:rFonts w:eastAsia="Times New Roman" w:cs="Times New Roman" w:ascii="Courier New" w:hAnsi="Courier New"/>
            <w:color w:val="auto"/>
            <w:spacing w:val="-2"/>
            <w:sz w:val="20"/>
            <w:szCs w:val="20"/>
            <w:lang w:val="nl-NL" w:bidi="ar-SA"/>
          </w:rPr>
          <w:t>… …</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67" w:author="Onbekende auteur" w:date="2017-01-31T09:19:00Z">
        <w:r>
          <w:rPr>
            <w:rFonts w:eastAsia="Times New Roman" w:cs="Times New Roman" w:ascii="Courier New" w:hAnsi="Courier New"/>
            <w:color w:val="auto"/>
            <w:spacing w:val="-2"/>
            <w:sz w:val="20"/>
            <w:szCs w:val="20"/>
            <w:lang w:val="nl-NL" w:bidi="ar-SA"/>
          </w:rPr>
          <w:tab/>
          <w:tab/>
          <w:tab/>
          <w:t>&lt;element</w:t>
        </w:r>
      </w:ins>
      <w:ins w:id="268" w:author="Onbekende auteur" w:date="2017-01-31T09:20:00Z">
        <w:r>
          <w:rPr>
            <w:rFonts w:eastAsia="Times New Roman" w:cs="Times New Roman" w:ascii="Courier New" w:hAnsi="Courier New"/>
            <w:color w:val="auto"/>
            <w:spacing w:val="-2"/>
            <w:sz w:val="20"/>
            <w:szCs w:val="20"/>
            <w:lang w:val="nl-NL" w:bidi="ar-SA"/>
          </w:rPr>
          <w:t>RelatieN …/&gt;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ins w:id="269" w:author="Onbekende auteur" w:date="2017-01-31T09:20:00Z">
        <w:r>
          <w:rPr>
            <w:rFonts w:eastAsia="Times New Roman" w:cs="Times New Roman" w:ascii="Courier New" w:hAnsi="Courier New"/>
            <w:color w:val="auto"/>
            <w:spacing w:val="-2"/>
            <w:sz w:val="20"/>
            <w:szCs w:val="20"/>
            <w:lang w:val="nl-NL" w:bidi="ar-SA"/>
          </w:rPr>
          <w:tab/>
          <w:tab/>
          <w:t>&lt;/sequence&gt;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ins w:id="270" w:author="Onbekende auteur" w:date="2017-01-31T09:20:00Z">
        <w:r>
          <w:rPr>
            <w:rFonts w:eastAsia="Times New Roman" w:cs="Times New Roman" w:ascii="Courier New" w:hAnsi="Courier New"/>
            <w:color w:val="auto"/>
            <w:spacing w:val="-2"/>
            <w:sz w:val="20"/>
            <w:szCs w:val="20"/>
            <w:lang w:val="nl-NL" w:bidi="ar-SA"/>
          </w:rPr>
          <w:tab/>
          <w:t>&lt;/choice&gt;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71" w:author="Onbekende auteur" w:date="2017-01-31T09:20:00Z">
        <w:r>
          <w:rPr>
            <w:rFonts w:eastAsia="Times New Roman" w:cs="Times New Roman" w:ascii="Courier New" w:hAnsi="Courier New"/>
            <w:color w:val="auto"/>
            <w:spacing w:val="-2"/>
            <w:sz w:val="20"/>
            <w:szCs w:val="20"/>
            <w:lang w:val="nl-NL" w:bidi="ar-SA"/>
          </w:rPr>
          <w:tab/>
          <w:t>&lt;attribute ref=”sectormodel:entiteittypeAAABBB” use</w:t>
        </w:r>
      </w:ins>
      <w:ins w:id="272" w:author="Onbekende auteur" w:date="2017-01-31T09:21:00Z">
        <w:r>
          <w:rPr>
            <w:rFonts w:eastAsia="Times New Roman" w:cs="Times New Roman" w:ascii="Courier New" w:hAnsi="Courier New"/>
            <w:color w:val="auto"/>
            <w:spacing w:val="-2"/>
            <w:sz w:val="20"/>
            <w:szCs w:val="20"/>
            <w:lang w:val="nl-NL" w:bidi="ar-SA"/>
          </w:rPr>
          <w:t>=”required”/&gt;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ins w:id="273" w:author="Onbekende auteur" w:date="2017-01-31T09:21:00Z">
        <w:r>
          <w:rPr>
            <w:rFonts w:eastAsia="Times New Roman" w:cs="Times New Roman" w:ascii="Courier New" w:hAnsi="Courier New"/>
            <w:color w:val="auto"/>
            <w:spacing w:val="-2"/>
            <w:sz w:val="20"/>
            <w:szCs w:val="20"/>
            <w:lang w:val="nl-NL" w:bidi="ar-SA"/>
          </w:rPr>
          <w:tab/>
          <w:t>&lt;attributeGroup ref=”StUF:entiteit</w:t>
        </w:r>
      </w:ins>
      <w:ins w:id="274" w:author="Onbekende auteur" w:date="2017-01-31T09:22:00Z">
        <w:r>
          <w:rPr>
            <w:rFonts w:eastAsia="Times New Roman" w:cs="Times New Roman" w:ascii="Courier New" w:hAnsi="Courier New"/>
            <w:color w:val="auto"/>
            <w:spacing w:val="-2"/>
            <w:sz w:val="20"/>
            <w:szCs w:val="20"/>
            <w:lang w:val="nl-NL" w:bidi="ar-SA"/>
          </w:rPr>
          <w:t>”/</w:t>
        </w:r>
      </w:ins>
      <w:ins w:id="275" w:author="Onbekende auteur" w:date="2017-01-31T09:22:00Z">
        <w:r>
          <w:rPr>
            <w:rFonts w:eastAsia="Times New Roman" w:cs="Times New Roman" w:ascii="Courier New" w:hAnsi="Courier New"/>
            <w:color w:val="auto"/>
            <w:spacing w:val="-2"/>
            <w:sz w:val="20"/>
            <w:szCs w:val="20"/>
            <w:lang w:val="nl-NL" w:bidi="ar-SA"/>
          </w:rPr>
          <w:t>&gt;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ins w:id="278" w:author="Onbekende auteur" w:date="2017-01-31T09:11:00Z"/>
          <w:spacing w:val="-2"/>
        </w:rPr>
      </w:pPr>
      <w:ins w:id="276" w:author="Onbekende auteur" w:date="2017-01-31T09:23:00Z">
        <w:r>
          <w:rPr>
            <w:rFonts w:eastAsia="Times New Roman" w:cs="Times New Roman" w:ascii="Courier New" w:hAnsi="Courier New"/>
            <w:color w:val="auto"/>
            <w:spacing w:val="-2"/>
            <w:sz w:val="20"/>
            <w:szCs w:val="20"/>
            <w:lang w:val="nl-NL" w:bidi="ar-SA"/>
          </w:rPr>
          <w:t>&lt;/</w:t>
        </w:r>
      </w:ins>
      <w:ins w:id="277" w:author="Onbekende auteur" w:date="2017-01-31T09:23:00Z">
        <w:r>
          <w:rPr>
            <w:rFonts w:eastAsia="Times New Roman" w:cs="Times New Roman" w:ascii="Courier New" w:hAnsi="Courier New"/>
            <w:color w:val="auto"/>
            <w:spacing w:val="-2"/>
            <w:sz w:val="20"/>
            <w:szCs w:val="20"/>
            <w:lang w:val="nl-NL" w:bidi="ar-SA"/>
          </w:rPr>
          <w:t>complexType&gt;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ins w:id="279" w:author="Onbekende auteur" w:date="2017-01-31T10:51:00Z">
        <w:r>
          <w:rPr>
            <w:spacing w:val="-2"/>
          </w:rPr>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ins w:id="280" w:author="Onbekende auteur" w:date="2017-01-31T10:51:00Z">
        <w:r>
          <w:rPr>
            <w:spacing w:val="-2"/>
          </w:rPr>
          <w:t>Er is voor deze constructie gekozen, omdat anders in de sectormodelschema’s op alle relaties</w:t>
        </w:r>
      </w:ins>
      <w:ins w:id="281" w:author="Onbekende auteur" w:date="2017-01-31T10:52:00Z">
        <w:r>
          <w:rPr>
            <w:spacing w:val="-2"/>
          </w:rPr>
          <w:t xml:space="preserve"> </w:t>
        </w:r>
      </w:ins>
      <w:ins w:id="282" w:author="Onbekende auteur" w:date="2017-01-31T10:52:00Z">
        <w:r>
          <w:rPr>
            <w:rFonts w:ascii="Courier New" w:hAnsi="Courier New"/>
            <w:spacing w:val="-2"/>
          </w:rPr>
          <w:t>nillable=”true”</w:t>
        </w:r>
      </w:ins>
      <w:ins w:id="283" w:author="Onbekende auteur" w:date="2017-01-31T10:52:00Z">
        <w:r>
          <w:rPr>
            <w:spacing w:val="-2"/>
          </w:rPr>
          <w:t xml:space="preserve"> gedefinieerd moet worden en er geen koppelvlakken gedefinieerd kunnen worden, waarin geen elementen voorkomen met attributes in combinatie met </w:t>
        </w:r>
      </w:ins>
      <w:ins w:id="284" w:author="Onbekende auteur" w:date="2017-01-31T10:52:00Z">
        <w:r>
          <w:rPr>
            <w:rFonts w:ascii="Courier New" w:hAnsi="Courier New"/>
            <w:spacing w:val="-2"/>
          </w:rPr>
          <w:t>xsi:nil=”true”</w:t>
        </w:r>
      </w:ins>
      <w:ins w:id="285" w:author="Onbekende auteur" w:date="2017-01-31T10:53:00Z">
        <w:r>
          <w:rPr>
            <w:spacing w:val="-2"/>
          </w:rPr>
          <w:t>.</w:t>
        </w:r>
      </w:ins>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40" w:name="__RefHeading__32180856"/>
      <w:bookmarkEnd w:id="40"/>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w:t>
      </w:r>
      <w:ins w:id="286" w:author="Onbekende auteur" w:date="2017-01-30T15:10:00Z">
        <w:r>
          <w:rPr>
            <w:spacing w:val="-2"/>
          </w:rPr>
          <w:t xml:space="preserve"> </w:t>
        </w:r>
      </w:ins>
      <w:ins w:id="287" w:author="Onbekende auteur" w:date="2017-01-30T15:10:00Z">
        <w:r>
          <w:rPr>
            <w:spacing w:val="-2"/>
          </w:rPr>
          <w:t>een lege waarde</w:t>
        </w:r>
      </w:ins>
      <w:del w:id="288" w:author="Onbekende auteur" w:date="2017-01-30T15:10:00Z">
        <w:r>
          <w:rPr>
            <w:spacing w:val="-2"/>
          </w:rPr>
          <w:delText xml:space="preserve"> </w:delText>
        </w:r>
      </w:del>
      <w:del w:id="289" w:author="Onbekende auteur" w:date="2017-01-30T15:10:00Z">
        <w:r>
          <w:rPr>
            <w:rFonts w:ascii="Courier New" w:hAnsi="Courier New"/>
            <w:spacing w:val="-2"/>
          </w:rPr>
          <w:delText>xsi:nil=”true”</w:delText>
        </w:r>
      </w:del>
      <w:r>
        <w:rPr>
          <w:spacing w:val="-2"/>
        </w:rPr>
        <w:t xml:space="preserve"> en </w:t>
      </w:r>
      <w:del w:id="290" w:author="Onbekende auteur" w:date="2017-01-30T15:10:00Z">
        <w:r>
          <w:rPr>
            <w:rFonts w:ascii="Courier New" w:hAnsi="Courier New"/>
            <w:spacing w:val="-2"/>
          </w:rPr>
          <w:delText>StUF:</w:delText>
        </w:r>
      </w:del>
      <w:r>
        <w:rPr>
          <w:rFonts w:ascii="Courier New" w:hAnsi="Courier New"/>
          <w:spacing w:val="-2"/>
        </w:rPr>
        <w:t>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00"/>
        </w:numPr>
        <w:tabs>
          <w:tab w:val="left" w:pos="0" w:leader="none"/>
        </w:tabs>
        <w:ind w:left="363" w:right="0" w:hanging="363"/>
        <w:rPr/>
      </w:pPr>
      <w:bookmarkStart w:id="41" w:name="_Ref411583221"/>
      <w:bookmarkStart w:id="42" w:name="_Ref411583258"/>
      <w:bookmarkStart w:id="43" w:name="_Ref521996704"/>
      <w:r>
        <w:rPr/>
        <w:t>Berichtverwerking</w:t>
      </w:r>
      <w:bookmarkEnd w:id="41"/>
      <w:bookmarkEnd w:id="42"/>
      <w:bookmarkEnd w:id="43"/>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00"/>
        </w:numPr>
        <w:tabs>
          <w:tab w:val="left" w:pos="0" w:leader="none"/>
        </w:tabs>
        <w:ind w:left="576" w:right="0" w:hanging="576"/>
        <w:rPr/>
      </w:pPr>
      <w:r>
        <w:rPr/>
        <w:t>Codering van het type 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41">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42">
        <w:r>
          <w:rPr>
            <w:rStyle w:val="Internetkoppeling"/>
            <w:b w:val="false"/>
            <w:bCs w:val="false"/>
            <w:i w:val="false"/>
            <w:iCs w:val="false"/>
            <w:u w:val="none"/>
          </w:rPr>
          <w:t>http://www.stufstandaarden.nl/</w:t>
        </w:r>
      </w:hyperlink>
      <w:hyperlink r:id="rId43">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44">
        <w:r>
          <w:rPr>
            <w:rStyle w:val="Internetkoppeling"/>
            <w:rFonts w:ascii="Courier New" w:hAnsi="Courier New"/>
            <w:b w:val="false"/>
            <w:bCs w:val="false"/>
            <w:i w:val="false"/>
            <w:iCs w:val="false"/>
            <w:color w:val="000000"/>
            <w:sz w:val="20"/>
            <w:highlight w:val="white"/>
            <w:u w:val="none"/>
          </w:rPr>
          <w:t>http://www.stufstandaarden.nl/</w:t>
        </w:r>
      </w:hyperlink>
      <w:hyperlink r:id="rId45">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4" w:name="__RefHeading___Toc26508_84081049"/>
      <w:bookmarkStart w:id="45" w:name="_Ref521398288"/>
      <w:bookmarkEnd w:id="44"/>
      <w:r>
        <w:rPr/>
        <w:t>Berich</w:t>
      </w:r>
      <w:bookmarkEnd w:id="45"/>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6" w:name="Ref_BerichtcodeParagraaf"/>
      <w:bookmarkEnd w:id="46"/>
      <w:r>
        <w:rPr>
          <w:i/>
          <w:iCs/>
        </w:rPr>
        <w:t>berichtcode</w:t>
      </w:r>
      <w:bookmarkStart w:id="47" w:name="Ref_BerichtcodeParagraaf"/>
      <w:bookmarkEnd w:id="47"/>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3"/>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00"/>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00"/>
        </w:numPr>
        <w:tabs>
          <w:tab w:val="left" w:pos="0" w:leader="none"/>
        </w:tabs>
        <w:ind w:left="576" w:right="0" w:hanging="576"/>
        <w:rPr/>
      </w:pPr>
      <w:r>
        <w:rPr/>
        <w:t>Identificatie en volgorde</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898"/>
      <w:bookmarkStart w:id="49" w:name="_Ref123018914"/>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00"/>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36240449"/>
      <w:bookmarkStart w:id="62" w:name="_Ref141021140"/>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00"/>
        </w:numPr>
        <w:tabs>
          <w:tab w:val="left" w:pos="0" w:leader="none"/>
        </w:tabs>
        <w:ind w:left="363" w:right="0" w:hanging="363"/>
        <w:rPr/>
      </w:pPr>
      <w:bookmarkStart w:id="63" w:name="__RefHeading__34532389"/>
      <w:bookmarkStart w:id="64" w:name="_Ref416573071"/>
      <w:bookmarkStart w:id="65" w:name="_Ref416573544"/>
      <w:bookmarkStart w:id="66" w:name="_Ref422133146"/>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5"/>
      </w:r>
      <w:r>
        <w:rPr/>
        <w:t>: kennisgevingberichten en synchronisatieberichten.</w:t>
      </w:r>
    </w:p>
    <w:p>
      <w:pPr>
        <w:pStyle w:val="Normal"/>
        <w:rPr/>
      </w:pPr>
      <w:r>
        <w:rPr/>
      </w:r>
    </w:p>
    <w:p>
      <w:pPr>
        <w:pStyle w:val="Normal"/>
        <w:rPr/>
      </w:pPr>
      <w:r>
        <w:rPr/>
        <w:t xml:space="preserve">Er zijn </w:t>
      </w:r>
      <w:ins w:id="291" w:author="Onbekende auteur" w:date="2017-01-30T15:13:00Z">
        <w:r>
          <w:rPr/>
          <w:t>vijf</w:t>
        </w:r>
      </w:ins>
      <w:del w:id="292" w:author="Onbekende auteur" w:date="2017-01-30T15:13:00Z">
        <w:r>
          <w:rPr/>
          <w:delText>zes</w:delText>
        </w:r>
      </w:del>
      <w:r>
        <w:rPr/>
        <w:t xml:space="preserve">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w:t>
      </w:r>
      <w:ins w:id="293" w:author="Onbekende auteur" w:date="2017-01-31T11:08:00Z">
        <w:r>
          <w:rPr>
            <w:rFonts w:ascii="Courier New" w:hAnsi="Courier New"/>
            <w:sz w:val="16"/>
            <w:szCs w:val="16"/>
          </w:rPr>
          <w:t xml:space="preserve"> </w:t>
        </w:r>
      </w:ins>
      <w:ins w:id="294" w:author="Onbekende auteur" w:date="2017-01-31T11:08:00Z">
        <w:r>
          <w:rPr>
            <w:rFonts w:ascii="Courier New" w:hAnsi="Courier New"/>
            <w:sz w:val="16"/>
            <w:szCs w:val="16"/>
          </w:rPr>
          <w:t>verwerkingssoort=”X”</w:t>
        </w:r>
      </w:ins>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w:t>
      </w:r>
      <w:ins w:id="295" w:author="Onbekende auteur" w:date="2017-01-31T11:08:00Z">
        <w:r>
          <w:rPr>
            <w:rFonts w:ascii="Courier New" w:hAnsi="Courier New"/>
            <w:sz w:val="16"/>
            <w:szCs w:val="16"/>
          </w:rPr>
          <w:t xml:space="preserve"> </w:t>
        </w:r>
      </w:ins>
      <w:ins w:id="296" w:author="Onbekende auteur" w:date="2017-01-31T11:08:00Z">
        <w:r>
          <w:rPr>
            <w:rFonts w:ascii="Courier New" w:hAnsi="Courier New"/>
            <w:sz w:val="16"/>
            <w:szCs w:val="16"/>
          </w:rPr>
          <w:t>verwerkingssoort=”X”</w:t>
        </w:r>
      </w:ins>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00"/>
        </w:numPr>
        <w:tabs>
          <w:tab w:val="left" w:pos="0" w:leader="none"/>
        </w:tabs>
        <w:ind w:left="576" w:right="0" w:hanging="576"/>
        <w:rPr/>
      </w:pPr>
      <w:bookmarkStart w:id="67" w:name="_Ref411840052"/>
      <w:bookmarkStart w:id="68" w:name="_Ref96834015"/>
      <w:bookmarkStart w:id="69" w:name="_Ref96834044"/>
      <w:bookmarkStart w:id="70" w:name="_Ref100555216"/>
      <w:bookmarkStart w:id="71" w:name="_Ref100555224"/>
      <w:bookmarkStart w:id="72" w:name="_Ref100555248"/>
      <w:bookmarkStart w:id="73" w:name="_Ref100555360"/>
      <w:bookmarkStart w:id="74" w:name="__RefHeading__34541453"/>
      <w:bookmarkEnd w:id="74"/>
      <w:bookmarkEnd w:id="67"/>
      <w:bookmarkEnd w:id="68"/>
      <w:bookmarkEnd w:id="69"/>
      <w:bookmarkEnd w:id="70"/>
      <w:bookmarkEnd w:id="71"/>
      <w:bookmarkEnd w:id="72"/>
      <w:bookmarkEnd w:id="73"/>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100"/>
        </w:numPr>
        <w:tabs>
          <w:tab w:val="left" w:pos="0" w:leader="none"/>
        </w:tabs>
        <w:ind w:left="576" w:right="0" w:hanging="576"/>
        <w:rPr/>
      </w:pPr>
      <w:bookmarkStart w:id="75" w:name="__RefHeading__26339_1582773544"/>
      <w:bookmarkStart w:id="76" w:name="_Ref521815103"/>
      <w:bookmarkStart w:id="77" w:name="_Ref400948502"/>
      <w:bookmarkStart w:id="78" w:name="_Ref522086929"/>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t>
      </w:r>
      <w:ins w:id="297" w:author="Onbekende auteur" w:date="2017-01-31T13:30:00Z">
        <w:r>
          <w:rPr>
            <w:spacing w:val="-2"/>
          </w:rPr>
          <w:t xml:space="preserve"> </w:t>
        </w:r>
      </w:ins>
      <w:del w:id="298" w:author="Onbekende auteur" w:date="2017-01-31T13:30:00Z">
        <w:r>
          <w:rPr>
            <w:spacing w:val="-2"/>
          </w:rPr>
          <w:delText>W</w:delText>
        </w:r>
      </w:del>
      <w:ins w:id="299" w:author="Onbekende auteur" w:date="2017-01-31T13:30:00Z">
        <w:r>
          <w:rPr>
            <w:spacing w:val="-2"/>
          </w:rPr>
          <w:t>w</w:t>
        </w:r>
      </w:ins>
      <w:r>
        <w:rPr>
          <w:spacing w:val="-2"/>
        </w:rPr>
        <w:t>aarde' heeft.</w:t>
      </w:r>
    </w:p>
    <w:p>
      <w:pPr>
        <w:pStyle w:val="Normal"/>
        <w:widowControl/>
        <w:tabs>
          <w:tab w:val="left" w:pos="-72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w:t>
      </w:r>
      <w:del w:id="300" w:author="Onbekende auteur" w:date="2017-01-31T14:10:00Z">
        <w:r>
          <w:rPr>
            <w:rFonts w:eastAsia="Times New Roman" w:cs="Times New Roman" w:ascii="Courier New" w:hAnsi="Courier New"/>
            <w:spacing w:val="-2"/>
            <w:position w:val="0"/>
            <w:sz w:val="20"/>
            <w:vertAlign w:val="baseline"/>
          </w:rPr>
          <w:delText xml:space="preserve"> StUF:noValue=”geenWaarde”</w:delText>
        </w:r>
      </w:del>
      <w:r>
        <w:rPr>
          <w:rFonts w:eastAsia="Times New Roman" w:cs="Times New Roman" w:ascii="Courier New" w:hAnsi="Courier New"/>
          <w:spacing w:val="-2"/>
          <w:position w:val="0"/>
          <w:sz w:val="20"/>
          <w:vertAlign w:val="baseline"/>
        </w:rPr>
        <w:t>/&gt;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del w:id="301" w:author="Onbekende auteur" w:date="2017-01-30T15:34:00Z">
        <w:r>
          <w:rPr>
            <w:rFonts w:ascii="Courier New" w:hAnsi="Courier New"/>
          </w:rPr>
          <w:delText>StUF:</w:delText>
        </w:r>
      </w:del>
      <w:r>
        <w:rPr>
          <w:rFonts w:ascii="Courier New" w:hAnsi="Courier New"/>
        </w:rPr>
        <w:t>verwerkingssoort</w:t>
      </w:r>
      <w:r>
        <w:rPr/>
        <w:t xml:space="preserve">, waarmee kan worden aangegeven wat er precies verwacht wordt. Het attribute </w:t>
      </w:r>
      <w:del w:id="302" w:author="Onbekende auteur" w:date="2017-01-30T15:34:00Z">
        <w:r>
          <w:rPr>
            <w:rFonts w:ascii="Courier New" w:hAnsi="Courier New"/>
          </w:rPr>
          <w:delText>StUF:</w:delText>
        </w:r>
      </w:del>
      <w:r>
        <w:rPr>
          <w:rFonts w:ascii="Courier New" w:hAnsi="Courier New"/>
        </w:rPr>
        <w:t>verwerkingssoort</w:t>
      </w:r>
      <w:r>
        <w:rPr/>
        <w:t xml:space="preserve"> moet in een kennisgevingbericht worden opgenomen op alle elementen voor een fundamentele entiteit of relatie-entiteit. De volgende waarden voor </w:t>
      </w:r>
      <w:del w:id="303" w:author="Onbekende auteur" w:date="2017-01-30T15:34:00Z">
        <w:r>
          <w:rPr>
            <w:rFonts w:ascii="Courier New" w:hAnsi="Courier New"/>
          </w:rPr>
          <w:delText>StUF:</w:delText>
        </w:r>
      </w:del>
      <w:r>
        <w:rPr>
          <w:rFonts w:ascii="Courier New" w:hAnsi="Courier New"/>
        </w:rPr>
        <w:t>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del w:id="304" w:author="Onbekende auteur" w:date="2017-01-31T13:51:00Z">
        <w:r>
          <w:rPr>
            <w:rFonts w:ascii="Courier New" w:hAnsi="Courier New"/>
          </w:rPr>
          <w:delText>StUF:</w:delText>
        </w:r>
      </w:del>
      <w:r>
        <w:rPr>
          <w:rFonts w:ascii="Courier New" w:hAnsi="Courier New"/>
        </w:rPr>
        <w:t>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del w:id="305" w:author="Onbekende auteur" w:date="2017-01-30T15:34:00Z">
        <w:r>
          <w:rPr>
            <w:rFonts w:ascii="Courier New" w:hAnsi="Courier New"/>
            <w:spacing w:val="-2"/>
          </w:rPr>
          <w:delText>StUF:</w:delText>
        </w:r>
      </w:del>
      <w:r>
        <w:rPr>
          <w:rFonts w:ascii="Courier New" w:hAnsi="Courier New"/>
          <w:spacing w:val="-2"/>
        </w:rPr>
        <w:t>sleutelVerzendend</w:t>
      </w:r>
      <w:r>
        <w:rPr>
          <w:spacing w:val="-2"/>
        </w:rPr>
        <w:t xml:space="preserve"> moet in een topfundamenteel of een gerelateerde worden opgenomen, als het zendende systeem de sleutel kent. Als het zendende systeem om wat voor reden dan ook geen sleutel heeft, dan wordt het attribute </w:t>
      </w:r>
      <w:del w:id="306" w:author="Onbekende auteur" w:date="2017-01-30T15:34:00Z">
        <w:r>
          <w:rPr>
            <w:rFonts w:ascii="Courier New" w:hAnsi="Courier New"/>
            <w:spacing w:val="-2"/>
          </w:rPr>
          <w:delText>StUF:</w:delText>
        </w:r>
      </w:del>
      <w:r>
        <w:rPr>
          <w:rFonts w:ascii="Courier New" w:hAnsi="Courier New"/>
          <w:spacing w:val="-2"/>
        </w:rPr>
        <w:t>sleutelVerzendend</w:t>
      </w:r>
      <w:r>
        <w:rPr>
          <w:spacing w:val="-2"/>
        </w:rPr>
        <w:t xml:space="preserve"> niet opgenomen. In een relatie hoeft de sleutelVerzendend niet te worden opgenomen, ook al is die bekend. De attributes </w:t>
      </w:r>
      <w:del w:id="307" w:author="Onbekende auteur" w:date="2017-01-30T15:34:00Z">
        <w:r>
          <w:rPr>
            <w:rFonts w:ascii="Courier New" w:hAnsi="Courier New"/>
            <w:spacing w:val="-2"/>
          </w:rPr>
          <w:delText>StUF:</w:delText>
        </w:r>
      </w:del>
      <w:r>
        <w:rPr>
          <w:rFonts w:ascii="Courier New" w:hAnsi="Courier New"/>
          <w:spacing w:val="-2"/>
        </w:rPr>
        <w:t>sleutelOntvangend</w:t>
      </w:r>
      <w:r>
        <w:rPr>
          <w:spacing w:val="-2"/>
        </w:rPr>
        <w:t xml:space="preserve"> en </w:t>
      </w:r>
      <w:del w:id="308" w:author="Onbekende auteur" w:date="2017-01-30T15:34:00Z">
        <w:r>
          <w:rPr>
            <w:rFonts w:cs="Courier New" w:ascii="Courier New" w:hAnsi="Courier New"/>
            <w:spacing w:val="-2"/>
          </w:rPr>
          <w:delText>StUF:</w:delText>
        </w:r>
      </w:del>
      <w:r>
        <w:rPr>
          <w:rFonts w:cs="Courier New" w:ascii="Courier New" w:hAnsi="Courier New"/>
          <w:spacing w:val="-2"/>
        </w:rPr>
        <w:t>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6"/>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w:t>
      </w:r>
      <w:ins w:id="309" w:author="Onbekende auteur" w:date="2017-01-30T15:35:00Z">
        <w:r>
          <w:rPr>
            <w:spacing w:val="-2"/>
          </w:rPr>
          <w:t xml:space="preserve"> </w:t>
        </w:r>
      </w:ins>
      <w:ins w:id="310" w:author="Onbekende auteur" w:date="2017-01-30T15:35:00Z">
        <w:r>
          <w:rPr>
            <w:spacing w:val="-2"/>
          </w:rPr>
          <w:t>een lege waarde</w:t>
        </w:r>
      </w:ins>
      <w:del w:id="311" w:author="Onbekende auteur" w:date="2017-01-30T15:35:00Z">
        <w:r>
          <w:rPr>
            <w:spacing w:val="-2"/>
          </w:rPr>
          <w:delText xml:space="preserve"> </w:delText>
        </w:r>
      </w:del>
      <w:del w:id="312" w:author="Onbekende auteur" w:date="2017-01-30T15:35:00Z">
        <w:r>
          <w:rPr>
            <w:rFonts w:ascii="Courier New" w:hAnsi="Courier New"/>
            <w:spacing w:val="-2"/>
          </w:rPr>
          <w:delText>StUF:noValue=”geenWaarde”</w:delText>
        </w:r>
      </w:del>
      <w:r>
        <w:rPr>
          <w:spacing w:val="-2"/>
        </w:rPr>
        <w:t xml:space="preserve"> opgenomen in 'huidig' en het gewijzigde element wordt niet met</w:t>
      </w:r>
      <w:ins w:id="313" w:author="Onbekende auteur" w:date="2017-01-30T15:35:00Z">
        <w:r>
          <w:rPr>
            <w:spacing w:val="-2"/>
          </w:rPr>
          <w:t xml:space="preserve"> </w:t>
        </w:r>
      </w:ins>
      <w:ins w:id="314" w:author="Onbekende auteur" w:date="2017-01-30T15:35:00Z">
        <w:r>
          <w:rPr>
            <w:spacing w:val="-2"/>
          </w:rPr>
          <w:t>een lege waarde</w:t>
        </w:r>
      </w:ins>
      <w:del w:id="315" w:author="Onbekende auteur" w:date="2017-01-30T15:35:00Z">
        <w:r>
          <w:rPr>
            <w:spacing w:val="-2"/>
          </w:rPr>
          <w:delText xml:space="preserve"> </w:delText>
        </w:r>
      </w:del>
      <w:del w:id="316" w:author="Onbekende auteur" w:date="2017-01-30T15:35:00Z">
        <w:r>
          <w:rPr>
            <w:rFonts w:ascii="Courier New" w:hAnsi="Courier New"/>
            <w:spacing w:val="-2"/>
          </w:rPr>
          <w:delText>StUF:noValue=”geenWaarde”</w:delText>
        </w:r>
      </w:del>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w:t>
      </w:r>
      <w:del w:id="317" w:author="Onbekende auteur" w:date="2017-01-30T15:36:00Z">
        <w:r>
          <w:rPr>
            <w:spacing w:val="-2"/>
          </w:rPr>
          <w:delText xml:space="preserve"> </w:delText>
        </w:r>
      </w:del>
      <w:del w:id="318" w:author="Onbekende auteur" w:date="2017-01-30T15:36:00Z">
        <w:r>
          <w:rPr>
            <w:rFonts w:ascii="Courier New" w:hAnsi="Courier New"/>
            <w:spacing w:val="-2"/>
          </w:rPr>
          <w:delText>xsi:nil=”true”</w:delText>
        </w:r>
      </w:del>
      <w:r>
        <w:rPr>
          <w:spacing w:val="-2"/>
        </w:rPr>
        <w:t xml:space="preserve"> </w:t>
      </w:r>
      <w:ins w:id="319" w:author="Onbekende auteur" w:date="2017-01-30T15:36:00Z">
        <w:r>
          <w:rPr>
            <w:spacing w:val="-2"/>
          </w:rPr>
          <w:t xml:space="preserve">een lege waarde </w:t>
        </w:r>
      </w:ins>
      <w:r>
        <w:rPr>
          <w:spacing w:val="-2"/>
        </w:rPr>
        <w:t xml:space="preserve">en </w:t>
      </w:r>
      <w:del w:id="320" w:author="Onbekende auteur" w:date="2017-01-30T15:36:00Z">
        <w:r>
          <w:rPr>
            <w:rFonts w:ascii="Courier New" w:hAnsi="Courier New"/>
            <w:spacing w:val="-2"/>
          </w:rPr>
          <w:delText>StUF:</w:delText>
        </w:r>
      </w:del>
      <w:r>
        <w:rPr>
          <w:rFonts w:ascii="Courier New" w:hAnsi="Courier New"/>
          <w:spacing w:val="-2"/>
        </w:rPr>
        <w:t>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7"/>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del w:id="321" w:author="Onbekende auteur" w:date="2017-01-30T15:37:00Z">
        <w:r>
          <w:rPr>
            <w:rFonts w:cs="Courier New" w:ascii="Courier New" w:hAnsi="Courier New"/>
            <w:spacing w:val="-2"/>
          </w:rPr>
          <w:delText>StUF:</w:delText>
        </w:r>
      </w:del>
      <w:r>
        <w:rPr>
          <w:rFonts w:cs="Courier New" w:ascii="Courier New" w:hAnsi="Courier New"/>
          <w:spacing w:val="-2"/>
        </w:rPr>
        <w:t>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del w:id="322" w:author="Onbekende auteur" w:date="2017-01-30T15:37:00Z">
        <w:r>
          <w:rPr>
            <w:rFonts w:cs="Courier New" w:ascii="Courier New" w:hAnsi="Courier New"/>
            <w:spacing w:val="-2"/>
          </w:rPr>
          <w:delText>StUF:</w:delText>
        </w:r>
      </w:del>
      <w:r>
        <w:rPr>
          <w:rFonts w:cs="Courier New" w:ascii="Courier New" w:hAnsi="Courier New"/>
          <w:spacing w:val="-2"/>
        </w:rPr>
        <w:t>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w:t>
            </w:r>
            <w:del w:id="323" w:author="Onbekende auteur" w:date="2017-01-30T15:37:00Z">
              <w:r>
                <w:rPr>
                  <w:spacing w:val="-2"/>
                  <w:sz w:val="16"/>
                </w:rPr>
                <w:delText xml:space="preserve"> en met als attribuut </w:delText>
              </w:r>
            </w:del>
            <w:del w:id="324" w:author="Onbekende auteur" w:date="2017-01-30T15:37:00Z">
              <w:r>
                <w:rPr>
                  <w:rFonts w:ascii="Courier New" w:hAnsi="Courier New"/>
                  <w:spacing w:val="-2"/>
                  <w:sz w:val="16"/>
                </w:rPr>
                <w:delText>StUF:noValue=”geenWaarde”</w:delText>
              </w:r>
            </w:del>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del w:id="325" w:author="Onbekende auteur" w:date="2017-01-30T15:38:00Z">
              <w:r>
                <w:rPr>
                  <w:rFonts w:ascii="Courier New" w:hAnsi="Courier New"/>
                  <w:spacing w:val="-2"/>
                  <w:sz w:val="16"/>
                </w:rPr>
                <w:delText>StUF:</w:delText>
              </w:r>
            </w:del>
            <w:r>
              <w:rPr>
                <w:rFonts w:ascii="Courier New" w:hAnsi="Courier New"/>
                <w:spacing w:val="-2"/>
                <w:sz w:val="16"/>
              </w:rPr>
              <w:t>sleutelOntvangend</w:t>
            </w:r>
            <w:r>
              <w:rPr>
                <w:spacing w:val="-2"/>
                <w:sz w:val="16"/>
              </w:rPr>
              <w:t xml:space="preserve"> voorkomt en met kerngegevens als </w:t>
            </w:r>
            <w:del w:id="326" w:author="Onbekende auteur" w:date="2017-01-30T15:38:00Z">
              <w:r>
                <w:rPr>
                  <w:rFonts w:ascii="Courier New" w:hAnsi="Courier New"/>
                  <w:spacing w:val="-2"/>
                  <w:sz w:val="16"/>
                </w:rPr>
                <w:delText>StUF:</w:delText>
              </w:r>
            </w:del>
            <w:r>
              <w:rPr>
                <w:rFonts w:ascii="Courier New" w:hAnsi="Courier New"/>
                <w:spacing w:val="-2"/>
                <w:sz w:val="16"/>
              </w:rPr>
              <w:t>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del w:id="327" w:author="Onbekende auteur" w:date="2017-01-30T15:38:00Z">
        <w:r>
          <w:rPr>
            <w:rFonts w:ascii="Courier New" w:hAnsi="Courier New"/>
            <w:spacing w:val="-2"/>
          </w:rPr>
          <w:delText>StUF:noValue</w:delText>
        </w:r>
      </w:del>
      <w:del w:id="328" w:author="Onbekende auteur" w:date="2017-01-30T15:38:00Z">
        <w:r>
          <w:rPr/>
          <w:delText xml:space="preserve"> in </w:delText>
        </w:r>
      </w:del>
      <w:r>
        <w:rPr/>
        <w:t>h</w:t>
      </w:r>
      <w:r>
        <w:rPr>
          <w:spacing w:val="-2"/>
        </w:rPr>
        <w:t xml:space="preserve">et element </w:t>
      </w:r>
      <w:r>
        <w:rPr>
          <w:rFonts w:ascii="Courier New" w:hAnsi="Courier New"/>
          <w:spacing w:val="-2"/>
        </w:rPr>
        <w:t>&lt;StUF:eindGeldigheid&gt;</w:t>
      </w:r>
      <w:r>
        <w:rPr/>
        <w:t xml:space="preserve"> </w:t>
      </w:r>
      <w:del w:id="329" w:author="Onbekende auteur" w:date="2017-01-30T15:38:00Z">
        <w:r>
          <w:rPr/>
          <w:delText xml:space="preserve">de waarde </w:delText>
        </w:r>
      </w:del>
      <w:del w:id="330" w:author="Onbekende auteur" w:date="2017-01-30T15:38:00Z">
        <w:r>
          <w:rPr>
            <w:rFonts w:ascii="Courier New" w:hAnsi="Courier New"/>
            <w:spacing w:val="-2"/>
          </w:rPr>
          <w:delText>”geenWaarde”</w:delText>
        </w:r>
      </w:del>
      <w:del w:id="331" w:author="Onbekende auteur" w:date="2017-01-30T15:38:00Z">
        <w:r>
          <w:rPr/>
          <w:delText xml:space="preserve"> </w:delText>
        </w:r>
      </w:del>
      <w:ins w:id="332" w:author="Onbekende auteur" w:date="2017-01-30T15:38:00Z">
        <w:r>
          <w:rPr/>
          <w:t xml:space="preserve">een lege inhoud </w:t>
        </w:r>
      </w:ins>
      <w:r>
        <w:rPr/>
        <w:t>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8"/>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9"/>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20"/>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Bij verwerkingssoort ‘O’ en ‘S’ zijn de kerngegevens verplicht, ook als</w:t>
      </w:r>
      <w:ins w:id="333" w:author="Onbekende auteur" w:date="2017-01-30T15:39:00Z">
        <w:r>
          <w:rPr>
            <w:spacing w:val="-2"/>
          </w:rPr>
          <w:t xml:space="preserve"> </w:t>
        </w:r>
      </w:ins>
      <w:ins w:id="334" w:author="Onbekende auteur" w:date="2017-01-30T15:39:00Z">
        <w:r>
          <w:rPr>
            <w:spacing w:val="-2"/>
          </w:rPr>
          <w:t>het attribute</w:t>
        </w:r>
      </w:ins>
      <w:r>
        <w:rPr>
          <w:spacing w:val="-2"/>
        </w:rPr>
        <w:t xml:space="preserve"> </w:t>
      </w:r>
      <w:del w:id="335" w:author="Onbekende auteur" w:date="2017-01-30T15:39:00Z">
        <w:r>
          <w:rPr>
            <w:rFonts w:ascii="Courier New" w:hAnsi="Courier New"/>
            <w:spacing w:val="-2"/>
          </w:rPr>
          <w:delText>StUF:</w:delText>
        </w:r>
      </w:del>
      <w:r>
        <w:rPr>
          <w:rFonts w:ascii="Courier New" w:hAnsi="Courier New"/>
          <w:spacing w:val="-2"/>
        </w:rPr>
        <w:t>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del w:id="336" w:author="Onbekende auteur" w:date="2017-01-31T13:52:00Z">
        <w:r>
          <w:rPr>
            <w:rFonts w:cs="Courier New" w:ascii="Courier New" w:hAnsi="Courier New"/>
            <w:spacing w:val="-2"/>
          </w:rPr>
          <w:delText>StUF:</w:delText>
        </w:r>
      </w:del>
      <w:r>
        <w:rPr>
          <w:rFonts w:cs="Courier New" w:ascii="Courier New" w:hAnsi="Courier New"/>
          <w:spacing w:val="-2"/>
        </w:rPr>
        <w:t>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del w:id="337" w:author="Onbekende auteur" w:date="2017-01-30T15:39:00Z">
        <w:r>
          <w:rPr>
            <w:rFonts w:ascii="Courier New" w:hAnsi="Courier New"/>
            <w:spacing w:val="-2"/>
          </w:rPr>
          <w:delText>StUF:</w:delText>
        </w:r>
      </w:del>
      <w:r>
        <w:rPr>
          <w:rFonts w:ascii="Courier New" w:hAnsi="Courier New"/>
          <w:spacing w:val="-2"/>
        </w:rPr>
        <w:t>sleutelOntvangend</w:t>
      </w:r>
      <w:r>
        <w:rPr>
          <w:spacing w:val="-2"/>
        </w:rPr>
        <w:t xml:space="preserve"> en </w:t>
      </w:r>
      <w:del w:id="338" w:author="Onbekende auteur" w:date="2017-01-30T15:39:00Z">
        <w:r>
          <w:rPr>
            <w:rFonts w:ascii="Courier New" w:hAnsi="Courier New"/>
            <w:spacing w:val="-2"/>
          </w:rPr>
          <w:delText>StUF:</w:delText>
        </w:r>
      </w:del>
      <w:r>
        <w:rPr>
          <w:rFonts w:ascii="Courier New" w:hAnsi="Courier New"/>
          <w:spacing w:val="-2"/>
        </w:rPr>
        <w:t>sleutelGegevensbeheer</w:t>
      </w:r>
      <w:r>
        <w:rPr>
          <w:spacing w:val="-2"/>
        </w:rPr>
        <w:t xml:space="preserve"> </w:t>
      </w:r>
      <w:r>
        <w:rPr>
          <w:spacing w:val="-2"/>
        </w:rPr>
        <w:t xml:space="preserve">zijn ook niet in de tabel opgenomen onder de gerelateerde entiteit. Deze attributes zijn optioneel, terwijl </w:t>
      </w:r>
      <w:del w:id="339" w:author="Onbekende auteur" w:date="2017-01-30T15:39:00Z">
        <w:r>
          <w:rPr>
            <w:rFonts w:ascii="Courier New" w:hAnsi="Courier New"/>
            <w:spacing w:val="-2"/>
          </w:rPr>
          <w:delText>StUF:</w:delText>
        </w:r>
      </w:del>
      <w:r>
        <w:rPr>
          <w:rFonts w:ascii="Courier New" w:hAnsi="Courier New"/>
          <w:spacing w:val="-2"/>
        </w:rPr>
        <w:t>sleutelVerzendend</w:t>
      </w:r>
      <w:r>
        <w:rPr>
          <w:spacing w:val="-2"/>
        </w:rPr>
        <w:t xml:space="preserve"> verplicht is, als het zendend systeem erover beschikt. Als het attribute </w:t>
      </w:r>
      <w:del w:id="340" w:author="Onbekende auteur" w:date="2017-01-30T15:40:00Z">
        <w:r>
          <w:rPr>
            <w:rFonts w:ascii="Courier New" w:hAnsi="Courier New"/>
            <w:spacing w:val="-2"/>
          </w:rPr>
          <w:delText>StUF:</w:delText>
        </w:r>
      </w:del>
      <w:r>
        <w:rPr>
          <w:rFonts w:ascii="Courier New" w:hAnsi="Courier New"/>
          <w:spacing w:val="-2"/>
        </w:rPr>
        <w:t>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w:t>
      </w:r>
      <w:ins w:id="341" w:author="Onbekende auteur" w:date="2017-01-30T15:40:00Z">
        <w:r>
          <w:rPr/>
          <w:t>een lege</w:t>
        </w:r>
      </w:ins>
      <w:del w:id="342" w:author="Onbekende auteur" w:date="2017-01-30T15:40:00Z">
        <w:r>
          <w:rPr/>
          <w:delText>als</w:delText>
        </w:r>
      </w:del>
      <w:r>
        <w:rPr/>
        <w:t xml:space="preserve"> waarde</w:t>
      </w:r>
      <w:del w:id="343" w:author="Onbekende auteur" w:date="2017-01-30T15:40:00Z">
        <w:r>
          <w:rPr/>
          <w:delText xml:space="preserve"> </w:delText>
        </w:r>
      </w:del>
      <w:del w:id="344" w:author="Onbekende auteur" w:date="2017-01-30T15:40:00Z">
        <w:r>
          <w:rPr>
            <w:rFonts w:ascii="Courier New" w:hAnsi="Courier New"/>
          </w:rPr>
          <w:delText>StUF:noValue=”geenWaarde”</w:delText>
        </w:r>
      </w:del>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del w:id="345" w:author="Onbekende auteur" w:date="2017-01-30T15:40:00Z">
        <w:r>
          <w:rPr>
            <w:rFonts w:ascii="Courier New" w:hAnsi="Courier New"/>
          </w:rPr>
          <w:delText>StUF:noValue</w:delText>
        </w:r>
      </w:del>
      <w:del w:id="346" w:author="Onbekende auteur" w:date="2017-01-30T15:40:00Z">
        <w:r>
          <w:rPr/>
          <w:delText xml:space="preserve"> in</w:delText>
        </w:r>
      </w:del>
      <w:r>
        <w:rPr/>
        <w:t xml:space="preserve"> </w:t>
      </w:r>
      <w:r>
        <w:rPr>
          <w:rFonts w:ascii="Courier New" w:hAnsi="Courier New"/>
        </w:rPr>
        <w:t>&lt;StUF:eindGeldigheid&gt;</w:t>
      </w:r>
      <w:r>
        <w:rPr/>
        <w:t xml:space="preserve"> </w:t>
      </w:r>
      <w:del w:id="347" w:author="Onbekende auteur" w:date="2017-01-30T15:40:00Z">
        <w:r>
          <w:rPr/>
          <w:delText>de</w:delText>
        </w:r>
      </w:del>
      <w:ins w:id="348" w:author="Onbekende auteur" w:date="2017-01-30T15:40:00Z">
        <w:r>
          <w:rPr/>
          <w:t>een lege</w:t>
        </w:r>
      </w:ins>
      <w:r>
        <w:rPr/>
        <w:t xml:space="preserve"> waarde </w:t>
      </w:r>
      <w:del w:id="349" w:author="Onbekende auteur" w:date="2017-01-30T15:40:00Z">
        <w:r>
          <w:rPr>
            <w:rFonts w:ascii="Courier New" w:hAnsi="Courier New"/>
          </w:rPr>
          <w:delText>”geenWaarde”</w:delText>
        </w:r>
      </w:del>
      <w:del w:id="350" w:author="Onbekende auteur" w:date="2017-01-30T15:40:00Z">
        <w:r>
          <w:rPr/>
          <w:delText xml:space="preserve"> </w:delText>
        </w:r>
      </w:del>
      <w:r>
        <w:rPr/>
        <w:t xml:space="preserve">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del w:id="351" w:author="Onbekende auteur" w:date="2017-01-30T15:41:00Z">
        <w:r>
          <w:rPr>
            <w:rFonts w:ascii="Courier New" w:hAnsi="Courier New"/>
            <w:spacing w:val="-2"/>
          </w:rPr>
          <w:delText>StUF:</w:delText>
        </w:r>
      </w:del>
      <w:r>
        <w:rPr>
          <w:rFonts w:ascii="Courier New" w:hAnsi="Courier New"/>
          <w:spacing w:val="-2"/>
        </w:rPr>
        <w:t>verwerkingssoort=”T”</w:t>
      </w:r>
      <w:r>
        <w:rPr>
          <w:spacing w:val="-2"/>
        </w:rPr>
        <w:t xml:space="preserve"> en </w:t>
      </w:r>
      <w:del w:id="352" w:author="Onbekende auteur" w:date="2017-01-30T15:41:00Z">
        <w:r>
          <w:rPr>
            <w:rFonts w:ascii="Courier New" w:hAnsi="Courier New"/>
            <w:spacing w:val="-2"/>
          </w:rPr>
          <w:delText>StUF:noValue=”geenWaarde”</w:delText>
        </w:r>
      </w:del>
      <w:del w:id="353" w:author="Onbekende auteur" w:date="2017-01-30T15:41:00Z">
        <w:r>
          <w:rPr>
            <w:spacing w:val="-2"/>
          </w:rPr>
          <w:delText xml:space="preserve"> en </w:delText>
        </w:r>
      </w:del>
      <w:r>
        <w:rPr>
          <w:spacing w:val="-2"/>
        </w:rPr>
        <w:t xml:space="preserve">met een lege elementinhoud. De relevant geworden relatie wordt met </w:t>
      </w:r>
      <w:del w:id="354" w:author="Onbekende auteur" w:date="2017-01-30T15:41:00Z">
        <w:r>
          <w:rPr>
            <w:rFonts w:ascii="Courier New" w:hAnsi="Courier New"/>
            <w:spacing w:val="-2"/>
          </w:rPr>
          <w:delText>StUF:</w:delText>
        </w:r>
      </w:del>
      <w:r>
        <w:rPr>
          <w:rFonts w:ascii="Courier New" w:hAnsi="Courier New"/>
          <w:spacing w:val="-2"/>
        </w:rPr>
        <w:t>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w:t>
      </w:r>
      <w:del w:id="355" w:author="Onbekende auteur" w:date="2017-01-30T15:42:00Z">
        <w:r>
          <w:rPr>
            <w:spacing w:val="-2"/>
          </w:rPr>
          <w:delText xml:space="preserve">met als attribute </w:delText>
        </w:r>
      </w:del>
      <w:del w:id="356" w:author="Onbekende auteur" w:date="2017-01-30T15:42:00Z">
        <w:r>
          <w:rPr>
            <w:rFonts w:ascii="Courier New" w:hAnsi="Courier New"/>
            <w:spacing w:val="-2"/>
          </w:rPr>
          <w:delText>StUF:noValue=”geenWaarde”</w:delText>
        </w:r>
      </w:del>
      <w:del w:id="357" w:author="Onbekende auteur" w:date="2017-01-30T15:42:00Z">
        <w:r>
          <w:rPr>
            <w:spacing w:val="-2"/>
          </w:rPr>
          <w:delText xml:space="preserve"> </w:delText>
        </w:r>
      </w:del>
      <w:r>
        <w:rPr>
          <w:spacing w:val="-2"/>
        </w:rPr>
        <w:t xml:space="preserve">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del w:id="358" w:author="Onbekende auteur" w:date="2017-01-30T15:42:00Z">
        <w:r>
          <w:rPr>
            <w:rFonts w:ascii="Courier New" w:hAnsi="Courier New"/>
            <w:spacing w:val="-2"/>
          </w:rPr>
          <w:delText>StUF:</w:delText>
        </w:r>
      </w:del>
      <w:r>
        <w:rPr>
          <w:rFonts w:ascii="Courier New" w:hAnsi="Courier New"/>
          <w:spacing w:val="-2"/>
        </w:rPr>
        <w:t>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del w:id="359" w:author="Onbekende auteur" w:date="2017-01-30T15:43:00Z">
        <w:r>
          <w:rPr>
            <w:rFonts w:ascii="Courier New" w:hAnsi="Courier New"/>
            <w:spacing w:val="-2"/>
          </w:rPr>
          <w:delText>StUF:</w:delText>
        </w:r>
      </w:del>
      <w:r>
        <w:rPr>
          <w:rFonts w:ascii="Courier New" w:hAnsi="Courier New"/>
          <w:spacing w:val="-2"/>
        </w:rPr>
        <w:t>verwerkingssoort=”V”</w:t>
      </w:r>
      <w:del w:id="360" w:author="Onbekende auteur" w:date="2017-01-30T15:43:00Z">
        <w:r>
          <w:rPr>
            <w:rFonts w:ascii="Courier New" w:hAnsi="Courier New"/>
            <w:spacing w:val="-2"/>
          </w:rPr>
          <w:delText>,</w:delText>
        </w:r>
      </w:del>
      <w:del w:id="361" w:author="Onbekende auteur" w:date="2017-01-30T15:43:00Z">
        <w:r>
          <w:rPr>
            <w:spacing w:val="-2"/>
          </w:rPr>
          <w:delText xml:space="preserve"> </w:delText>
        </w:r>
      </w:del>
      <w:del w:id="362" w:author="Onbekende auteur" w:date="2017-01-30T15:43:00Z">
        <w:r>
          <w:rPr>
            <w:rFonts w:ascii="Courier New" w:hAnsi="Courier New"/>
            <w:spacing w:val="-2"/>
          </w:rPr>
          <w:delText>StUF:noValue=”geenWaarde”</w:delText>
        </w:r>
      </w:del>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w:t>
      </w:r>
      <w:ins w:id="363" w:author="Onbekende auteur" w:date="2017-01-30T15:43:00Z">
        <w:r>
          <w:rPr>
            <w:spacing w:val="-2"/>
          </w:rPr>
          <w:t xml:space="preserve"> </w:t>
        </w:r>
      </w:ins>
      <w:ins w:id="364" w:author="Onbekende auteur" w:date="2017-01-30T15:43:00Z">
        <w:r>
          <w:rPr>
            <w:spacing w:val="-2"/>
          </w:rPr>
          <w:t xml:space="preserve">een lege </w:t>
        </w:r>
      </w:ins>
      <w:ins w:id="365" w:author="Onbekende auteur" w:date="2017-01-30T15:44:00Z">
        <w:r>
          <w:rPr>
            <w:spacing w:val="-2"/>
          </w:rPr>
          <w:t>elementinhoud</w:t>
        </w:r>
      </w:ins>
      <w:del w:id="366" w:author="Onbekende auteur" w:date="2017-01-30T15:43:00Z">
        <w:r>
          <w:rPr>
            <w:spacing w:val="-2"/>
          </w:rPr>
          <w:delText xml:space="preserve"> </w:delText>
        </w:r>
      </w:del>
      <w:del w:id="367" w:author="Onbekende auteur" w:date="2017-01-30T15:43:00Z">
        <w:r>
          <w:rPr>
            <w:rFonts w:ascii="Courier New" w:hAnsi="Courier New"/>
            <w:spacing w:val="-2"/>
          </w:rPr>
          <w:delText>StUF:noValue=”geenWaarde”</w:delText>
        </w:r>
      </w:del>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del w:id="368" w:author="Onbekende auteur" w:date="2017-01-30T15:43:00Z">
        <w:r>
          <w:rPr>
            <w:rFonts w:ascii="Courier New" w:hAnsi="Courier New"/>
            <w:spacing w:val="-2"/>
          </w:rPr>
          <w:delText>StUF:</w:delText>
        </w:r>
      </w:del>
      <w:r>
        <w:rPr>
          <w:rFonts w:ascii="Courier New" w:hAnsi="Courier New"/>
          <w:spacing w:val="-2"/>
        </w:rPr>
        <w:t>verwerkingssoort=”E”</w:t>
      </w:r>
      <w:del w:id="369" w:author="Onbekende auteur" w:date="2017-01-30T15:43:00Z">
        <w:r>
          <w:rPr>
            <w:rFonts w:ascii="Courier New" w:hAnsi="Courier New"/>
            <w:spacing w:val="-2"/>
          </w:rPr>
          <w:delText xml:space="preserve">, StUF:noValue=”geenWaarde” </w:delText>
        </w:r>
      </w:del>
      <w:ins w:id="370" w:author="Onbekende auteur" w:date="2017-01-30T15:44:00Z">
        <w:r>
          <w:rPr>
            <w:spacing w:val="-2"/>
          </w:rPr>
          <w:t xml:space="preserve"> </w:t>
        </w:r>
      </w:ins>
      <w:r>
        <w:rPr>
          <w:spacing w:val="-2"/>
        </w:rPr>
        <w:t>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46"/>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1"/>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2"/>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3"/>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47"/>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Opnemen met lege elementinhoud</w:t>
            </w:r>
            <w:del w:id="376" w:author="Onbekende auteur" w:date="2017-01-30T15:44:00Z">
              <w:r>
                <w:rPr>
                  <w:spacing w:val="-2"/>
                  <w:sz w:val="16"/>
                </w:rPr>
                <w:delText xml:space="preserve"> en met als attribuut </w:delText>
              </w:r>
            </w:del>
            <w:del w:id="377" w:author="Onbekende auteur" w:date="2017-01-30T15:44:00Z">
              <w:r>
                <w:rPr>
                  <w:rFonts w:ascii="Courier New" w:hAnsi="Courier New"/>
                  <w:spacing w:val="-2"/>
                  <w:sz w:val="16"/>
                </w:rPr>
                <w:delText>StUF:noValue=”geenWaarde”</w:delText>
              </w:r>
            </w:del>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w:t>
            </w:r>
            <w:del w:id="378" w:author="Onbekende auteur" w:date="2017-01-30T15:45:00Z">
              <w:r>
                <w:rPr>
                  <w:rFonts w:ascii="Courier New" w:hAnsi="Courier New"/>
                  <w:spacing w:val="-2"/>
                  <w:sz w:val="16"/>
                </w:rPr>
                <w:delText xml:space="preserve"> en met als attribuut StUF:noValue=”geenWaarde”</w:delText>
              </w:r>
            </w:del>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w:t>
            </w:r>
            <w:del w:id="379" w:author="Onbekende auteur" w:date="2017-01-31T11:21:00Z">
              <w:r>
                <w:rPr>
                  <w:rFonts w:ascii="Courier New" w:hAnsi="Courier New"/>
                  <w:spacing w:val="-2"/>
                  <w:sz w:val="16"/>
                </w:rPr>
                <w:delText xml:space="preserve">als </w:delText>
              </w:r>
            </w:del>
            <w:del w:id="380" w:author="Onbekende auteur" w:date="2017-01-31T11:21:00Z">
              <w:r>
                <w:rPr>
                  <w:rFonts w:ascii="Courier New" w:hAnsi="Courier New"/>
                  <w:spacing w:val="-2"/>
                  <w:sz w:val="16"/>
                  <w:szCs w:val="16"/>
                </w:rPr>
                <w:delText xml:space="preserve">attribuut </w:delText>
              </w:r>
            </w:del>
            <w:del w:id="381" w:author="Onbekende auteur" w:date="2017-01-31T11:21:00Z">
              <w:r>
                <w:rPr>
                  <w:rFonts w:ascii="Courier New" w:hAnsi="Courier New"/>
                  <w:spacing w:val="-2"/>
                  <w:sz w:val="16"/>
                </w:rPr>
                <w:delText>StUF:noValue=”</w:delText>
              </w:r>
            </w:del>
            <w:del w:id="382" w:author="Onbekende auteur" w:date="2017-01-31T11:23:00Z">
              <w:r>
                <w:rPr>
                  <w:rFonts w:ascii="Courier New" w:hAnsi="Courier New"/>
                  <w:spacing w:val="-2"/>
                  <w:sz w:val="16"/>
                </w:rPr>
                <w:delText>geenWaarde</w:delText>
              </w:r>
            </w:del>
            <w:del w:id="383" w:author="Onbekende auteur" w:date="2017-01-31T11:21:00Z">
              <w:r>
                <w:rPr>
                  <w:rFonts w:ascii="Courier New" w:hAnsi="Courier New"/>
                  <w:spacing w:val="-2"/>
                  <w:sz w:val="16"/>
                </w:rPr>
                <w:delText>”</w:delText>
              </w:r>
            </w:del>
            <w:del w:id="384" w:author="Onbekende auteur" w:date="2017-01-31T11:23:00Z">
              <w:r>
                <w:rPr>
                  <w:rFonts w:ascii="Courier New" w:hAnsi="Courier New"/>
                  <w:spacing w:val="-2"/>
                  <w:sz w:val="16"/>
                </w:rPr>
                <w:delText xml:space="preserve"> en met e</w:delText>
              </w:r>
            </w:del>
            <w:r>
              <w:rPr>
                <w:spacing w:val="-2"/>
                <w:sz w:val="16"/>
              </w:rPr>
              <w:t>en lege elementin</w:t>
              <w:softHyphen/>
              <w:t>houd</w:t>
            </w:r>
            <w:ins w:id="385" w:author="Onbekende auteur" w:date="2017-01-31T11:24:00Z">
              <w:r>
                <w:rPr>
                  <w:spacing w:val="-2"/>
                  <w:sz w:val="16"/>
                </w:rPr>
                <w:t xml:space="preserve"> </w:t>
              </w:r>
            </w:ins>
            <w:ins w:id="386" w:author="Onbekende auteur" w:date="2017-01-31T11:24:00Z">
              <w:r>
                <w:rPr>
                  <w:spacing w:val="-2"/>
                  <w:sz w:val="16"/>
                </w:rPr>
                <w:t>en de voorgeschreven attributes</w:t>
              </w:r>
            </w:ins>
            <w:r>
              <w:rPr>
                <w:spacing w:val="-2"/>
                <w:sz w:val="16"/>
              </w:rPr>
              <w:t>.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del w:id="387" w:author="Onbekende auteur" w:date="2017-01-30T15:45:00Z">
              <w:r>
                <w:rPr>
                  <w:rFonts w:ascii="Courier New" w:hAnsi="Courier New"/>
                  <w:spacing w:val="-2"/>
                  <w:sz w:val="16"/>
                </w:rPr>
                <w:delText>StUF:</w:delText>
              </w:r>
            </w:del>
            <w:r>
              <w:rPr>
                <w:rFonts w:ascii="Courier New" w:hAnsi="Courier New"/>
                <w:spacing w:val="-2"/>
                <w:sz w:val="16"/>
              </w:rPr>
              <w:t>sleutelOntvangend</w:t>
            </w:r>
            <w:r>
              <w:rPr>
                <w:spacing w:val="-2"/>
                <w:sz w:val="16"/>
              </w:rPr>
              <w:t xml:space="preserve"> voorkomt en met kerngegevens als </w:t>
            </w:r>
            <w:del w:id="388" w:author="Onbekende auteur" w:date="2017-01-30T15:45:00Z">
              <w:r>
                <w:rPr>
                  <w:rFonts w:ascii="Courier New" w:hAnsi="Courier New"/>
                  <w:spacing w:val="-2"/>
                  <w:sz w:val="16"/>
                </w:rPr>
                <w:delText>StUF:</w:delText>
              </w:r>
            </w:del>
            <w:r>
              <w:rPr>
                <w:rFonts w:ascii="Courier New" w:hAnsi="Courier New"/>
                <w:spacing w:val="-2"/>
                <w:sz w:val="16"/>
              </w:rPr>
              <w:t>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del w:id="389" w:author="Onbekende auteur" w:date="2017-01-30T15:46:00Z">
              <w:r>
                <w:rPr>
                  <w:rFonts w:ascii="Courier New" w:hAnsi="Courier New"/>
                  <w:spacing w:val="-2"/>
                  <w:sz w:val="16"/>
                </w:rPr>
                <w:delText>StUF:</w:delText>
              </w:r>
            </w:del>
            <w:r>
              <w:rPr>
                <w:rFonts w:ascii="Courier New" w:hAnsi="Courier New"/>
                <w:spacing w:val="-2"/>
                <w:sz w:val="16"/>
              </w:rPr>
              <w:t>sleutelOntvangend</w:t>
            </w:r>
            <w:r>
              <w:rPr>
                <w:spacing w:val="-2"/>
                <w:sz w:val="16"/>
              </w:rPr>
              <w:t xml:space="preserve"> voorkomt en met kerngegevens als </w:t>
            </w:r>
            <w:del w:id="390" w:author="Onbekende auteur" w:date="2017-01-30T15:46:00Z">
              <w:r>
                <w:rPr>
                  <w:rFonts w:ascii="Courier New" w:hAnsi="Courier New"/>
                  <w:spacing w:val="-2"/>
                  <w:sz w:val="16"/>
                </w:rPr>
                <w:delText>StUF:</w:delText>
              </w:r>
            </w:del>
            <w:r>
              <w:rPr>
                <w:rFonts w:ascii="Courier New" w:hAnsi="Courier New"/>
                <w:spacing w:val="-2"/>
                <w:sz w:val="16"/>
              </w:rPr>
              <w:t>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del w:id="391" w:author="Onbekende auteur" w:date="2017-01-30T15:46:00Z">
        <w:r>
          <w:rPr>
            <w:rFonts w:ascii="Courier New" w:hAnsi="Courier New"/>
            <w:spacing w:val="-2"/>
          </w:rPr>
          <w:delText>StUF:</w:delText>
        </w:r>
      </w:del>
      <w:r>
        <w:rPr>
          <w:rFonts w:ascii="Courier New" w:hAnsi="Courier New"/>
          <w:spacing w:val="-2"/>
        </w:rPr>
        <w:t>verwerkingssoort=”V”</w:t>
      </w:r>
      <w:r>
        <w:rPr>
          <w:spacing w:val="-2"/>
        </w:rPr>
        <w:t xml:space="preserve"> en met de kerngegevens of </w:t>
      </w:r>
      <w:r>
        <w:rPr>
          <w:rFonts w:ascii="Courier New" w:hAnsi="Courier New"/>
          <w:spacing w:val="-2"/>
          <w:rPrChange w:id="0" w:author="Onbekende auteur" w:date="2017-01-31T11:10:00Z"/>
        </w:rPr>
        <w:t>sleutelOntvangend</w:t>
      </w:r>
      <w:r>
        <w:rPr>
          <w:spacing w:val="-2"/>
        </w:rPr>
        <w:t xml:space="preserve">.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w:t>
      </w:r>
      <w:ins w:id="393" w:author="Onbekende auteur" w:date="2017-01-30T15:46:00Z">
        <w:r>
          <w:rPr>
            <w:spacing w:val="-2"/>
          </w:rPr>
          <w:t>een lege elementi</w:t>
        </w:r>
      </w:ins>
      <w:ins w:id="394" w:author="Onbekende auteur" w:date="2017-01-30T15:47:00Z">
        <w:r>
          <w:rPr>
            <w:spacing w:val="-2"/>
          </w:rPr>
          <w:t>nhoud</w:t>
        </w:r>
      </w:ins>
      <w:del w:id="395" w:author="Onbekende auteur" w:date="2017-01-30T15:47:00Z">
        <w:r>
          <w:rPr>
            <w:spacing w:val="-2"/>
          </w:rPr>
          <w:delText xml:space="preserve">als waarde </w:delText>
        </w:r>
      </w:del>
      <w:del w:id="396" w:author="Onbekende auteur" w:date="2017-01-30T15:47:00Z">
        <w:r>
          <w:rPr>
            <w:rFonts w:ascii="Courier New" w:hAnsi="Courier New"/>
            <w:spacing w:val="-2"/>
          </w:rPr>
          <w:delText>StUF:noValue=”geenWaarde”</w:delText>
        </w:r>
      </w:del>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del w:id="397" w:author="Onbekende auteur" w:date="2017-01-30T15:47:00Z">
        <w:r>
          <w:rPr>
            <w:rFonts w:ascii="Courier New" w:hAnsi="Courier New"/>
            <w:spacing w:val="-2"/>
          </w:rPr>
          <w:delText>StUF:</w:delText>
        </w:r>
      </w:del>
      <w:r>
        <w:rPr>
          <w:rFonts w:ascii="Courier New" w:hAnsi="Courier New"/>
          <w:spacing w:val="-2"/>
        </w:rPr>
        <w:t>verwerkingssoort=”V”</w:t>
      </w:r>
      <w:del w:id="398" w:author="Onbekende auteur" w:date="2017-01-30T15:47:00Z">
        <w:r>
          <w:rPr>
            <w:rFonts w:ascii="Courier New" w:hAnsi="Courier New"/>
            <w:spacing w:val="-2"/>
          </w:rPr>
          <w:delText>,</w:delText>
        </w:r>
      </w:del>
      <w:del w:id="399" w:author="Onbekende auteur" w:date="2017-01-30T15:47:00Z">
        <w:r>
          <w:rPr>
            <w:spacing w:val="-2"/>
          </w:rPr>
          <w:delText xml:space="preserve"> </w:delText>
        </w:r>
      </w:del>
      <w:del w:id="400" w:author="Onbekende auteur" w:date="2017-01-30T15:47:00Z">
        <w:r>
          <w:rPr>
            <w:rFonts w:ascii="Courier New" w:hAnsi="Courier New"/>
            <w:spacing w:val="-2"/>
          </w:rPr>
          <w:delText>StUF:noValue=”geenWaarde”</w:delText>
        </w:r>
      </w:del>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101"/>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Ref98304159"/>
      <w:bookmarkStart w:id="87" w:name="__RefHeading__36276645"/>
      <w:bookmarkEnd w:id="87"/>
      <w:bookmarkEnd w:id="86"/>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del w:id="401" w:author="Onbekende auteur" w:date="2017-01-30T15:47:00Z">
        <w:r>
          <w:rPr>
            <w:rFonts w:ascii="Courier New" w:hAnsi="Courier New"/>
            <w:spacing w:val="-2"/>
          </w:rPr>
          <w:delText>StUF:</w:delText>
        </w:r>
      </w:del>
      <w:r>
        <w:rPr>
          <w:rFonts w:ascii="Courier New" w:hAnsi="Courier New"/>
          <w:spacing w:val="-2"/>
        </w:rPr>
        <w:t>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del w:id="402" w:author="Onbekende auteur" w:date="2017-01-30T15:47:00Z">
        <w:r>
          <w:rPr>
            <w:rFonts w:ascii="Courier New" w:hAnsi="Courier New"/>
            <w:spacing w:val="-2"/>
          </w:rPr>
          <w:delText>StUF:</w:delText>
        </w:r>
      </w:del>
      <w:r>
        <w:rPr>
          <w:rFonts w:ascii="Courier New" w:hAnsi="Courier New"/>
          <w:spacing w:val="-2"/>
        </w:rPr>
        <w:t>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del w:id="403" w:author="Onbekende auteur" w:date="2017-01-30T15:47:00Z">
        <w:r>
          <w:rPr>
            <w:rFonts w:ascii="Courier New" w:hAnsi="Courier New"/>
            <w:spacing w:val="-2"/>
          </w:rPr>
          <w:delText>StUF:</w:delText>
        </w:r>
      </w:del>
      <w:r>
        <w:rPr>
          <w:rFonts w:ascii="Courier New" w:hAnsi="Courier New"/>
          <w:spacing w:val="-2"/>
        </w:rPr>
        <w:t>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del w:id="404" w:author="Onbekende auteur" w:date="2017-01-30T15:47:00Z">
        <w:r>
          <w:rPr>
            <w:rFonts w:ascii="Courier New" w:hAnsi="Courier New"/>
            <w:spacing w:val="-2"/>
          </w:rPr>
          <w:delText>StUF:</w:delText>
        </w:r>
      </w:del>
      <w:r>
        <w:rPr>
          <w:rFonts w:ascii="Courier New" w:hAnsi="Courier New"/>
          <w:spacing w:val="-2"/>
        </w:rPr>
        <w:t>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del w:id="405" w:author="Onbekende auteur" w:date="2017-01-30T15:47:00Z">
        <w:r>
          <w:rPr>
            <w:rFonts w:ascii="Courier New" w:hAnsi="Courier New"/>
            <w:b w:val="false"/>
            <w:bCs w:val="false"/>
            <w:i w:val="false"/>
            <w:iCs w:val="false"/>
            <w:spacing w:val="-2"/>
            <w:u w:val="none"/>
          </w:rPr>
          <w:delText>StUF:</w:delText>
        </w:r>
      </w:del>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del w:id="406" w:author="Onbekende auteur" w:date="2017-01-30T15:47:00Z">
        <w:r>
          <w:rPr>
            <w:rFonts w:ascii="Courier New" w:hAnsi="Courier New"/>
            <w:b w:val="false"/>
            <w:bCs w:val="false"/>
            <w:i w:val="false"/>
            <w:iCs w:val="false"/>
            <w:spacing w:val="-2"/>
            <w:u w:val="none"/>
          </w:rPr>
          <w:delText>StUF:</w:delText>
        </w:r>
      </w:del>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del w:id="407" w:author="Onbekende auteur" w:date="2017-01-30T15:48:00Z">
        <w:r>
          <w:rPr>
            <w:rFonts w:cs="Courier New" w:ascii="Courier New" w:hAnsi="Courier New"/>
          </w:rPr>
          <w:delText>StUF:</w:delText>
        </w:r>
      </w:del>
      <w:r>
        <w:rPr>
          <w:rFonts w:cs="Courier New" w:ascii="Courier New" w:hAnsi="Courier New"/>
        </w:rPr>
        <w:t>verwerkingssoort</w:t>
      </w:r>
      <w:r>
        <w:rPr>
          <w:rFonts w:cs="Courier New"/>
          <w:i/>
          <w:iCs/>
        </w:rPr>
        <w:t xml:space="preserve"> in de topfundamenteel, relaties en de gerelateerde</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w:t>
      </w:r>
      <w:del w:id="408" w:author="Onbekende auteur" w:date="2017-01-30T15:48: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09" w:author="Onbekende auteur" w:date="2017-01-31T11:11:00Z">
        <w:r>
          <w:rPr>
            <w:rFonts w:ascii="Courier New" w:hAnsi="Courier New"/>
            <w:sz w:val="16"/>
            <w:szCs w:val="16"/>
          </w:rPr>
          <w:tab/>
          <w:tab/>
          <w:tab/>
        </w:r>
      </w:ins>
      <w:ins w:id="410" w:author="Onbekende auteur" w:date="2017-01-31T11:11:00Z">
        <w:r>
          <w:rPr>
            <w:rFonts w:ascii="Courier New" w:hAnsi="Courier New"/>
            <w:sz w:val="16"/>
            <w:szCs w:val="16"/>
          </w:rPr>
          <w:t>&lt;StUF:datum&gt;</w:t>
        </w:r>
      </w:ins>
      <w:r>
        <w:rPr>
          <w:rFonts w:ascii="Courier New" w:hAnsi="Courier New"/>
          <w:sz w:val="16"/>
          <w:szCs w:val="16"/>
        </w:rPr>
        <w:t>2003-03-02</w:t>
      </w:r>
      <w:ins w:id="411" w:author="Onbekende auteur" w:date="2017-01-31T11:11:00Z">
        <w:r>
          <w:rPr>
            <w:rFonts w:ascii="Courier New" w:hAnsi="Courier New"/>
            <w:sz w:val="16"/>
            <w:szCs w:val="16"/>
          </w:rPr>
          <w:t>&lt;/StUF:datum&gt;</w:t>
        </w:r>
      </w:ins>
    </w:p>
    <w:p>
      <w:pPr>
        <w:pStyle w:val="Normal"/>
        <w:rPr>
          <w:rFonts w:ascii="Courier New" w:hAnsi="Courier New"/>
          <w:sz w:val="16"/>
          <w:szCs w:val="16"/>
        </w:rPr>
      </w:pPr>
      <w:ins w:id="412" w:author="Onbekende auteur" w:date="2017-01-31T11:11: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ins w:id="413" w:author="Onbekende auteur" w:date="2017-01-31T11:12:00Z">
        <w:r>
          <w:rPr>
            <w:rFonts w:ascii="Courier New" w:hAnsi="Courier New"/>
            <w:sz w:val="16"/>
            <w:szCs w:val="16"/>
          </w:rPr>
          <w:tab/>
          <w:tab/>
          <w:tab/>
        </w:r>
      </w:ins>
      <w:ins w:id="414" w:author="Onbekende auteur" w:date="2017-01-31T11:12:00Z">
        <w:r>
          <w:rPr>
            <w:rFonts w:ascii="Courier New" w:hAnsi="Courier New"/>
            <w:sz w:val="16"/>
            <w:szCs w:val="16"/>
          </w:rPr>
          <w:t>&lt;StUF:datum&gt;</w:t>
        </w:r>
      </w:ins>
      <w:r>
        <w:rPr>
          <w:rFonts w:ascii="Courier New" w:hAnsi="Courier New"/>
          <w:sz w:val="16"/>
          <w:szCs w:val="16"/>
        </w:rPr>
        <w:t>2003-11-15</w:t>
      </w:r>
      <w:ins w:id="415" w:author="Onbekende auteur" w:date="2017-01-31T11:12:00Z">
        <w:r>
          <w:rPr>
            <w:rFonts w:ascii="Courier New" w:hAnsi="Courier New"/>
            <w:sz w:val="16"/>
            <w:szCs w:val="16"/>
          </w:rPr>
          <w:t>&lt;/StUF:datum&gt;</w:t>
        </w:r>
      </w:ins>
    </w:p>
    <w:p>
      <w:pPr>
        <w:pStyle w:val="Normal"/>
        <w:rPr>
          <w:rFonts w:ascii="Courier New" w:hAnsi="Courier New"/>
          <w:sz w:val="16"/>
          <w:szCs w:val="16"/>
        </w:rPr>
      </w:pPr>
      <w:ins w:id="416" w:author="Onbekende auteur" w:date="2017-01-31T11:12:00Z">
        <w:r>
          <w:rPr>
            <w:rFonts w:ascii="Courier New" w:hAnsi="Courier New"/>
            <w:sz w:val="16"/>
            <w:szCs w:val="16"/>
          </w:rPr>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17" w:author="Onbekende auteur" w:date="2017-01-31T11:12:00Z">
        <w:r>
          <w:rPr>
            <w:rFonts w:ascii="Courier New" w:hAnsi="Courier New"/>
            <w:sz w:val="16"/>
            <w:szCs w:val="16"/>
          </w:rPr>
          <w:tab/>
          <w:tab/>
          <w:tab/>
        </w:r>
      </w:ins>
      <w:ins w:id="418" w:author="Onbekende auteur" w:date="2017-01-31T11:12:00Z">
        <w:r>
          <w:rPr>
            <w:rFonts w:ascii="Courier New" w:hAnsi="Courier New"/>
            <w:sz w:val="16"/>
            <w:szCs w:val="16"/>
          </w:rPr>
          <w:t>&lt;StUF:datum&gt;</w:t>
        </w:r>
      </w:ins>
      <w:r>
        <w:rPr>
          <w:rFonts w:ascii="Courier New" w:hAnsi="Courier New"/>
          <w:sz w:val="16"/>
          <w:szCs w:val="16"/>
        </w:rPr>
        <w:t>2003-11-15</w:t>
      </w:r>
      <w:ins w:id="419" w:author="Onbekende auteur" w:date="2017-01-31T11:12:00Z">
        <w:r>
          <w:rPr>
            <w:rFonts w:ascii="Courier New" w:hAnsi="Courier New"/>
            <w:sz w:val="16"/>
            <w:szCs w:val="16"/>
          </w:rPr>
          <w:t>&lt;/StUF:datum&gt;</w:t>
        </w:r>
      </w:ins>
    </w:p>
    <w:p>
      <w:pPr>
        <w:pStyle w:val="Normal"/>
        <w:rPr>
          <w:rFonts w:ascii="Courier New" w:hAnsi="Courier New"/>
          <w:sz w:val="16"/>
          <w:szCs w:val="16"/>
        </w:rPr>
      </w:pPr>
      <w:ins w:id="420" w:author="Onbekende auteur" w:date="2017-01-31T11:12: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 xsi:nil=”true”</w:t>
      </w:r>
      <w:del w:id="421" w:author="Onbekende auteur" w:date="2017-01-31T11:13:00Z">
        <w:r>
          <w:rPr>
            <w:rFonts w:ascii="Courier New" w:hAnsi="Courier New"/>
            <w:sz w:val="16"/>
            <w:szCs w:val="16"/>
          </w:rPr>
          <w:delText xml:space="preserv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w:t>
      </w:r>
      <w:del w:id="422" w:author="Onbekende auteur" w:date="2017-01-30T15:48: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23" w:author="Onbekende auteur" w:date="2017-01-31T11:13:00Z">
        <w:r>
          <w:rPr>
            <w:rFonts w:ascii="Courier New" w:hAnsi="Courier New"/>
            <w:sz w:val="16"/>
            <w:szCs w:val="16"/>
          </w:rPr>
          <w:tab/>
          <w:tab/>
          <w:tab/>
        </w:r>
      </w:ins>
      <w:ins w:id="424" w:author="Onbekende auteur" w:date="2017-01-31T11:13:00Z">
        <w:r>
          <w:rPr>
            <w:rFonts w:ascii="Courier New" w:hAnsi="Courier New"/>
            <w:sz w:val="16"/>
            <w:szCs w:val="16"/>
          </w:rPr>
          <w:t>&lt;StUF:datum&gt;</w:t>
        </w:r>
      </w:ins>
      <w:r>
        <w:rPr>
          <w:rFonts w:ascii="Courier New" w:hAnsi="Courier New"/>
          <w:sz w:val="16"/>
          <w:szCs w:val="16"/>
        </w:rPr>
        <w:t>2003-11-15</w:t>
      </w:r>
      <w:ins w:id="425" w:author="Onbekende auteur" w:date="2017-01-31T11:13:00Z">
        <w:r>
          <w:rPr>
            <w:rFonts w:ascii="Courier New" w:hAnsi="Courier New"/>
            <w:sz w:val="16"/>
            <w:szCs w:val="16"/>
          </w:rPr>
          <w:t>&lt;/StUF:datum&gt;</w:t>
        </w:r>
      </w:ins>
    </w:p>
    <w:p>
      <w:pPr>
        <w:pStyle w:val="Normal"/>
        <w:rPr>
          <w:rFonts w:ascii="Courier New" w:hAnsi="Courier New"/>
          <w:sz w:val="16"/>
          <w:szCs w:val="16"/>
        </w:rPr>
      </w:pPr>
      <w:ins w:id="426" w:author="Onbekende auteur" w:date="2017-01-31T11:13: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ins w:id="427" w:author="Onbekende auteur" w:date="2017-01-31T11:13:00Z">
        <w:r>
          <w:rPr>
            <w:rFonts w:ascii="Courier New" w:hAnsi="Courier New"/>
            <w:sz w:val="16"/>
            <w:szCs w:val="16"/>
          </w:rPr>
          <w:tab/>
          <w:tab/>
          <w:tab/>
        </w:r>
      </w:ins>
      <w:ins w:id="428" w:author="Onbekende auteur" w:date="2017-01-31T11:13:00Z">
        <w:r>
          <w:rPr>
            <w:rFonts w:ascii="Courier New" w:hAnsi="Courier New"/>
            <w:sz w:val="16"/>
            <w:szCs w:val="16"/>
          </w:rPr>
          <w:t>&lt;StUF:datum&gt;</w:t>
        </w:r>
      </w:ins>
      <w:r>
        <w:rPr>
          <w:rFonts w:ascii="Courier New" w:hAnsi="Courier New"/>
          <w:sz w:val="16"/>
          <w:szCs w:val="16"/>
        </w:rPr>
        <w:t>2004-01-07</w:t>
      </w:r>
      <w:ins w:id="429" w:author="Onbekende auteur" w:date="2017-01-31T11:13:00Z">
        <w:r>
          <w:rPr>
            <w:rFonts w:ascii="Courier New" w:hAnsi="Courier New"/>
            <w:sz w:val="16"/>
            <w:szCs w:val="16"/>
          </w:rPr>
          <w:t>&lt;/StUF:datum&gt;</w:t>
        </w:r>
      </w:ins>
    </w:p>
    <w:p>
      <w:pPr>
        <w:pStyle w:val="Normal"/>
        <w:rPr>
          <w:rFonts w:ascii="Courier New" w:hAnsi="Courier New"/>
          <w:sz w:val="16"/>
          <w:szCs w:val="16"/>
        </w:rPr>
      </w:pPr>
      <w:ins w:id="430" w:author="Onbekende auteur" w:date="2017-01-31T11:13:00Z">
        <w:r>
          <w:rPr>
            <w:rFonts w:ascii="Courier New" w:hAnsi="Courier New"/>
            <w:sz w:val="16"/>
            <w:szCs w:val="16"/>
          </w:rPr>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31" w:author="Onbekende auteur" w:date="2017-01-31T11:13:00Z">
        <w:r>
          <w:rPr>
            <w:rFonts w:ascii="Courier New" w:hAnsi="Courier New"/>
            <w:sz w:val="16"/>
            <w:szCs w:val="16"/>
          </w:rPr>
          <w:tab/>
          <w:tab/>
          <w:tab/>
        </w:r>
      </w:ins>
      <w:ins w:id="432" w:author="Onbekende auteur" w:date="2017-01-31T11:13:00Z">
        <w:r>
          <w:rPr>
            <w:rFonts w:ascii="Courier New" w:hAnsi="Courier New"/>
            <w:sz w:val="16"/>
            <w:szCs w:val="16"/>
          </w:rPr>
          <w:t>&lt;StUF:datum&gt;</w:t>
        </w:r>
      </w:ins>
      <w:r>
        <w:rPr>
          <w:rFonts w:ascii="Courier New" w:hAnsi="Courier New"/>
          <w:sz w:val="16"/>
          <w:szCs w:val="16"/>
        </w:rPr>
        <w:t>2004-01-07</w:t>
      </w:r>
      <w:ins w:id="433" w:author="Onbekende auteur" w:date="2017-01-31T11:13:00Z">
        <w:r>
          <w:rPr>
            <w:rFonts w:ascii="Courier New" w:hAnsi="Courier New"/>
            <w:sz w:val="16"/>
            <w:szCs w:val="16"/>
          </w:rPr>
          <w:t>&lt;/StUF:datum&gt;</w:t>
        </w:r>
      </w:ins>
    </w:p>
    <w:p>
      <w:pPr>
        <w:pStyle w:val="Normal"/>
        <w:rPr>
          <w:rFonts w:ascii="Courier New" w:hAnsi="Courier New"/>
          <w:sz w:val="16"/>
          <w:szCs w:val="16"/>
        </w:rPr>
      </w:pPr>
      <w:ins w:id="434" w:author="Onbekende auteur" w:date="2017-01-31T11:14: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 xsi:nil=”true”</w:t>
      </w:r>
      <w:del w:id="435" w:author="Onbekende auteur" w:date="2017-01-31T11:14:00Z">
        <w:r>
          <w:rPr>
            <w:rFonts w:ascii="Courier New" w:hAnsi="Courier New"/>
            <w:sz w:val="16"/>
            <w:szCs w:val="16"/>
          </w:rPr>
          <w:delText xml:space="preserv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36" w:author="Onbekende auteur" w:date="2017-01-31T11:14:00Z">
        <w:r>
          <w:rPr>
            <w:rFonts w:ascii="Courier New" w:hAnsi="Courier New"/>
            <w:sz w:val="16"/>
            <w:szCs w:val="16"/>
          </w:rPr>
          <w:tab/>
          <w:tab/>
          <w:tab/>
        </w:r>
      </w:ins>
      <w:ins w:id="437" w:author="Onbekende auteur" w:date="2017-01-31T11:14:00Z">
        <w:r>
          <w:rPr>
            <w:rFonts w:ascii="Courier New" w:hAnsi="Courier New"/>
            <w:sz w:val="16"/>
            <w:szCs w:val="16"/>
          </w:rPr>
          <w:t>&lt;StUF:datum&gt;</w:t>
        </w:r>
      </w:ins>
      <w:r>
        <w:rPr>
          <w:rFonts w:ascii="Courier New" w:hAnsi="Courier New"/>
          <w:sz w:val="16"/>
          <w:szCs w:val="16"/>
        </w:rPr>
        <w:t>2004-01-07</w:t>
      </w:r>
      <w:ins w:id="438" w:author="Onbekende auteur" w:date="2017-01-31T11:14:00Z">
        <w:r>
          <w:rPr>
            <w:rFonts w:ascii="Courier New" w:hAnsi="Courier New"/>
            <w:sz w:val="16"/>
            <w:szCs w:val="16"/>
          </w:rPr>
          <w:t>&lt;/StUF:datum&gt;</w:t>
        </w:r>
      </w:ins>
    </w:p>
    <w:p>
      <w:pPr>
        <w:pStyle w:val="Normal"/>
        <w:rPr>
          <w:rFonts w:ascii="Courier New" w:hAnsi="Courier New"/>
          <w:sz w:val="16"/>
          <w:szCs w:val="16"/>
        </w:rPr>
      </w:pPr>
      <w:ins w:id="439" w:author="Onbekende auteur" w:date="2017-01-31T11:14: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ins w:id="440" w:author="Onbekende auteur" w:date="2017-01-31T11:14:00Z">
        <w:r>
          <w:rPr>
            <w:rFonts w:ascii="Courier New" w:hAnsi="Courier New"/>
            <w:sz w:val="16"/>
            <w:szCs w:val="16"/>
          </w:rPr>
          <w:tab/>
          <w:tab/>
          <w:tab/>
        </w:r>
      </w:ins>
      <w:ins w:id="441" w:author="Onbekende auteur" w:date="2017-01-31T11:14:00Z">
        <w:r>
          <w:rPr>
            <w:rFonts w:ascii="Courier New" w:hAnsi="Courier New"/>
            <w:sz w:val="16"/>
            <w:szCs w:val="16"/>
          </w:rPr>
          <w:t>&lt;StUF:datum&gt;</w:t>
        </w:r>
      </w:ins>
      <w:r>
        <w:rPr>
          <w:rFonts w:ascii="Courier New" w:hAnsi="Courier New"/>
          <w:sz w:val="16"/>
          <w:szCs w:val="16"/>
        </w:rPr>
        <w:t>2004-02-28</w:t>
      </w:r>
      <w:ins w:id="442" w:author="Onbekende auteur" w:date="2017-01-31T11:14:00Z">
        <w:r>
          <w:rPr>
            <w:rFonts w:ascii="Courier New" w:hAnsi="Courier New"/>
            <w:sz w:val="16"/>
            <w:szCs w:val="16"/>
          </w:rPr>
          <w:t>&lt;/StUF:datum&gt;</w:t>
        </w:r>
      </w:ins>
    </w:p>
    <w:p>
      <w:pPr>
        <w:pStyle w:val="Normal"/>
        <w:rPr>
          <w:rFonts w:ascii="Courier New" w:hAnsi="Courier New"/>
          <w:sz w:val="16"/>
          <w:szCs w:val="16"/>
        </w:rPr>
      </w:pPr>
      <w:ins w:id="443" w:author="Onbekende auteur" w:date="2017-01-31T11:14:00Z">
        <w:r>
          <w:rPr>
            <w:rFonts w:ascii="Courier New" w:hAnsi="Courier New"/>
            <w:sz w:val="16"/>
            <w:szCs w:val="16"/>
          </w:rPr>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w:t>
      </w:r>
      <w:del w:id="444" w:author="Onbekende auteur" w:date="2017-01-30T15:49: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45" w:author="Onbekende auteur" w:date="2017-01-31T11:15:00Z">
        <w:r>
          <w:rPr>
            <w:rFonts w:ascii="Courier New" w:hAnsi="Courier New"/>
            <w:sz w:val="16"/>
            <w:szCs w:val="16"/>
          </w:rPr>
          <w:tab/>
          <w:tab/>
          <w:tab/>
        </w:r>
      </w:ins>
      <w:ins w:id="446" w:author="Onbekende auteur" w:date="2017-01-31T11:15:00Z">
        <w:r>
          <w:rPr>
            <w:rFonts w:ascii="Courier New" w:hAnsi="Courier New"/>
            <w:sz w:val="16"/>
            <w:szCs w:val="16"/>
          </w:rPr>
          <w:t>&lt;StUF:datum&gt;</w:t>
        </w:r>
      </w:ins>
      <w:r>
        <w:rPr>
          <w:rFonts w:ascii="Courier New" w:hAnsi="Courier New"/>
          <w:sz w:val="16"/>
          <w:szCs w:val="16"/>
        </w:rPr>
        <w:t>2004-02-28</w:t>
      </w:r>
      <w:ins w:id="447" w:author="Onbekende auteur" w:date="2017-01-31T11:15:00Z">
        <w:r>
          <w:rPr>
            <w:rFonts w:ascii="Courier New" w:hAnsi="Courier New"/>
            <w:sz w:val="16"/>
            <w:szCs w:val="16"/>
          </w:rPr>
          <w:t>&lt;/StUF:datum&gt;</w:t>
        </w:r>
      </w:ins>
    </w:p>
    <w:p>
      <w:pPr>
        <w:pStyle w:val="Normal"/>
        <w:rPr>
          <w:rFonts w:ascii="Courier New" w:hAnsi="Courier New"/>
          <w:sz w:val="16"/>
          <w:szCs w:val="16"/>
        </w:rPr>
      </w:pPr>
      <w:ins w:id="448" w:author="Onbekende auteur" w:date="2017-01-31T11:15: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 xsi:nil=”true”</w:t>
      </w:r>
      <w:del w:id="449" w:author="Onbekende auteur" w:date="2017-01-31T11:15:00Z">
        <w:r>
          <w:rPr>
            <w:rFonts w:ascii="Courier New" w:hAnsi="Courier New"/>
            <w:sz w:val="16"/>
            <w:szCs w:val="16"/>
          </w:rPr>
          <w:delText xml:space="preserv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50" w:author="Onbekende auteur" w:date="2017-01-31T11:15:00Z">
        <w:r>
          <w:rPr>
            <w:rFonts w:ascii="Courier New" w:hAnsi="Courier New"/>
            <w:sz w:val="16"/>
            <w:szCs w:val="16"/>
          </w:rPr>
          <w:tab/>
          <w:tab/>
          <w:tab/>
        </w:r>
      </w:ins>
      <w:ins w:id="451" w:author="Onbekende auteur" w:date="2017-01-31T11:15:00Z">
        <w:r>
          <w:rPr>
            <w:rFonts w:ascii="Courier New" w:hAnsi="Courier New"/>
            <w:sz w:val="16"/>
            <w:szCs w:val="16"/>
          </w:rPr>
          <w:t>&lt;StUF:datum&gt;</w:t>
        </w:r>
      </w:ins>
      <w:r>
        <w:rPr>
          <w:rFonts w:ascii="Courier New" w:hAnsi="Courier New"/>
          <w:sz w:val="16"/>
          <w:szCs w:val="16"/>
        </w:rPr>
        <w:t>2004-02-28</w:t>
      </w:r>
      <w:ins w:id="452" w:author="Onbekende auteur" w:date="2017-01-31T11:15:00Z">
        <w:r>
          <w:rPr>
            <w:rFonts w:ascii="Courier New" w:hAnsi="Courier New"/>
            <w:sz w:val="16"/>
            <w:szCs w:val="16"/>
          </w:rPr>
          <w:t>&lt;/StUF:datum&gt;</w:t>
        </w:r>
      </w:ins>
    </w:p>
    <w:p>
      <w:pPr>
        <w:pStyle w:val="Normal"/>
        <w:rPr>
          <w:rFonts w:ascii="Courier New" w:hAnsi="Courier New"/>
          <w:sz w:val="16"/>
          <w:szCs w:val="16"/>
        </w:rPr>
      </w:pPr>
      <w:ins w:id="453" w:author="Onbekende auteur" w:date="2017-01-31T11:15: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ins w:id="454" w:author="Onbekende auteur" w:date="2017-01-31T11:15:00Z">
        <w:r>
          <w:rPr>
            <w:rFonts w:ascii="Courier New" w:hAnsi="Courier New"/>
            <w:sz w:val="16"/>
            <w:szCs w:val="16"/>
          </w:rPr>
          <w:tab/>
          <w:tab/>
          <w:tab/>
        </w:r>
      </w:ins>
      <w:ins w:id="455" w:author="Onbekende auteur" w:date="2017-01-31T11:15:00Z">
        <w:r>
          <w:rPr>
            <w:rFonts w:ascii="Courier New" w:hAnsi="Courier New"/>
            <w:sz w:val="16"/>
            <w:szCs w:val="16"/>
          </w:rPr>
          <w:t>&lt;StUF:datum&gt;</w:t>
        </w:r>
      </w:ins>
      <w:r>
        <w:rPr>
          <w:rFonts w:ascii="Courier New" w:hAnsi="Courier New"/>
          <w:sz w:val="16"/>
          <w:szCs w:val="16"/>
        </w:rPr>
        <w:t>2004-03-04</w:t>
      </w:r>
      <w:ins w:id="456" w:author="Onbekende auteur" w:date="2017-01-31T11:15:00Z">
        <w:r>
          <w:rPr>
            <w:rFonts w:ascii="Courier New" w:hAnsi="Courier New"/>
            <w:sz w:val="16"/>
            <w:szCs w:val="16"/>
          </w:rPr>
          <w:t>&lt;/StUF:datum&gt;</w:t>
        </w:r>
      </w:ins>
    </w:p>
    <w:p>
      <w:pPr>
        <w:pStyle w:val="Normal"/>
        <w:rPr>
          <w:rFonts w:ascii="Courier New" w:hAnsi="Courier New"/>
          <w:sz w:val="16"/>
          <w:szCs w:val="16"/>
        </w:rPr>
      </w:pPr>
      <w:ins w:id="457" w:author="Onbekende auteur" w:date="2017-01-31T11:16:00Z">
        <w:r>
          <w:rPr>
            <w:rFonts w:ascii="Courier New" w:hAnsi="Courier New"/>
            <w:sz w:val="16"/>
            <w:szCs w:val="16"/>
          </w:rPr>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w:t>
      </w:r>
      <w:del w:id="458" w:author="Onbekende auteur" w:date="2017-01-30T15:49: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459" w:author="Onbekende auteur" w:date="2017-01-31T11:16:00Z">
        <w:r>
          <w:rPr>
            <w:rFonts w:ascii="Courier New" w:hAnsi="Courier New"/>
            <w:sz w:val="16"/>
            <w:szCs w:val="16"/>
          </w:rPr>
          <w:tab/>
          <w:tab/>
          <w:tab/>
        </w:r>
      </w:ins>
      <w:ins w:id="460" w:author="Onbekende auteur" w:date="2017-01-31T11:16:00Z">
        <w:r>
          <w:rPr>
            <w:rFonts w:ascii="Courier New" w:hAnsi="Courier New"/>
            <w:sz w:val="16"/>
            <w:szCs w:val="16"/>
          </w:rPr>
          <w:t>&lt;StUF:datum&gt;</w:t>
        </w:r>
      </w:ins>
      <w:r>
        <w:rPr>
          <w:rFonts w:ascii="Courier New" w:hAnsi="Courier New"/>
          <w:sz w:val="16"/>
          <w:szCs w:val="16"/>
        </w:rPr>
        <w:t>2004-03-04</w:t>
      </w:r>
      <w:ins w:id="461" w:author="Onbekende auteur" w:date="2017-01-31T11:16:00Z">
        <w:r>
          <w:rPr>
            <w:rFonts w:ascii="Courier New" w:hAnsi="Courier New"/>
            <w:sz w:val="16"/>
            <w:szCs w:val="16"/>
          </w:rPr>
          <w:t>&lt;/StUF:datum&gt;</w:t>
        </w:r>
      </w:ins>
    </w:p>
    <w:p>
      <w:pPr>
        <w:pStyle w:val="Normal"/>
        <w:rPr>
          <w:rFonts w:ascii="Courier New" w:hAnsi="Courier New"/>
          <w:sz w:val="16"/>
          <w:szCs w:val="16"/>
        </w:rPr>
      </w:pPr>
      <w:ins w:id="462" w:author="Onbekende auteur" w:date="2017-01-31T11:16: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 xsi:nil=”true”</w:t>
      </w:r>
      <w:del w:id="463" w:author="Onbekende auteur" w:date="2017-01-31T11:16:00Z">
        <w:r>
          <w:rPr>
            <w:rFonts w:ascii="Courier New" w:hAnsi="Courier New"/>
            <w:sz w:val="16"/>
            <w:szCs w:val="16"/>
          </w:rPr>
          <w:delText xml:space="preserv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00"/>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100"/>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del w:id="464" w:author="Onbekende auteur" w:date="2017-01-30T15:51:00Z">
        <w:r>
          <w:rPr>
            <w:rFonts w:ascii="Courier New" w:hAnsi="Courier New"/>
          </w:rPr>
          <w:delText>StUF:</w:delText>
        </w:r>
      </w:del>
      <w:r>
        <w:rPr>
          <w:rFonts w:ascii="Courier New" w:hAnsi="Courier New"/>
        </w:rPr>
        <w:t>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del w:id="465" w:author="Onbekende auteur" w:date="2017-01-30T15:51:00Z">
        <w:r>
          <w:rPr>
            <w:rFonts w:ascii="Courier New" w:hAnsi="Courier New"/>
          </w:rPr>
          <w:delText>StUF:</w:delText>
        </w:r>
      </w:del>
      <w:r>
        <w:rPr>
          <w:rFonts w:ascii="Courier New" w:hAnsi="Courier New"/>
        </w:rPr>
        <w:t>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 xml:space="preserve">Het attribute </w:t>
      </w:r>
      <w:del w:id="466" w:author="Onbekende auteur" w:date="2017-01-31T11:17:00Z">
        <w:r>
          <w:rPr/>
          <w:delText>StUF:</w:delText>
        </w:r>
      </w:del>
      <w:r>
        <w:rPr/>
        <w:t>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del w:id="467" w:author="Onbekende auteur" w:date="2017-01-30T15:51:00Z">
        <w:r>
          <w:rPr>
            <w:rFonts w:ascii="Courier New" w:hAnsi="Courier New"/>
          </w:rPr>
          <w:delText>StUF:</w:delText>
        </w:r>
      </w:del>
      <w:r>
        <w:rPr>
          <w:rFonts w:ascii="Courier New" w:hAnsi="Courier New"/>
        </w:rPr>
        <w:t>sleutelSynchronisatie</w:t>
      </w:r>
      <w:r>
        <w:rPr/>
        <w:t xml:space="preserve"> binnen een StUF-entiteit. Het attribute </w:t>
      </w:r>
      <w:del w:id="468" w:author="Onbekende auteur" w:date="2017-01-30T15:51:00Z">
        <w:r>
          <w:rPr>
            <w:rFonts w:ascii="Courier New" w:hAnsi="Courier New"/>
          </w:rPr>
          <w:delText>StUF:</w:delText>
        </w:r>
      </w:del>
      <w:r>
        <w:rPr>
          <w:rFonts w:ascii="Courier New" w:hAnsi="Courier New"/>
        </w:rPr>
        <w:t>sleutelSynchronisatie</w:t>
      </w:r>
      <w:r>
        <w:rPr/>
        <w:t xml:space="preserve"> moet in een Sa01/02- en Sh01/02-bericht worden opgenomen in de topfundamenteel, in alle relaties van de topfundamenteel en in alle relaties van relaties in de topfundamenteel. De waarde van </w:t>
      </w:r>
      <w:del w:id="469" w:author="Onbekende auteur" w:date="2017-01-30T15:52:00Z">
        <w:r>
          <w:rPr>
            <w:rFonts w:ascii="Courier New" w:hAnsi="Courier New"/>
          </w:rPr>
          <w:delText>StUF:</w:delText>
        </w:r>
      </w:del>
      <w:r>
        <w:rPr>
          <w:rFonts w:ascii="Courier New" w:hAnsi="Courier New"/>
        </w:rPr>
        <w:t>sleutelSynchronisatie</w:t>
      </w:r>
      <w:r>
        <w:rPr/>
        <w:t xml:space="preserve"> is een sleutel die de topfundamenteel of de relatie in combinatie met zijn entiteittype uniek identificeert binnen het hele synchronisatiebericht. Buiten de context van het Sh01/02-bericht heeft </w:t>
      </w:r>
      <w:del w:id="470" w:author="Onbekende auteur" w:date="2017-01-30T15:52:00Z">
        <w:r>
          <w:rPr>
            <w:rFonts w:ascii="Courier New" w:hAnsi="Courier New"/>
          </w:rPr>
          <w:delText>StUF:</w:delText>
        </w:r>
      </w:del>
      <w:r>
        <w:rPr>
          <w:rFonts w:ascii="Courier New" w:hAnsi="Courier New"/>
        </w:rPr>
        <w:t>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del w:id="471" w:author="Onbekende auteur" w:date="2017-01-30T15:52:00Z">
        <w:r>
          <w:rPr>
            <w:rFonts w:ascii="Courier New" w:hAnsi="Courier New"/>
          </w:rPr>
          <w:delText>StUF:</w:delText>
        </w:r>
      </w:del>
      <w:r>
        <w:rPr>
          <w:rFonts w:ascii="Courier New" w:hAnsi="Courier New"/>
        </w:rPr>
        <w:t>sleutelSynchronisatie</w:t>
      </w:r>
      <w:r>
        <w:rPr/>
        <w:t xml:space="preserve"> impliceert dat</w:t>
      </w:r>
      <w:ins w:id="472" w:author="Onbekende auteur" w:date="2017-01-31T11:33:00Z">
        <w:r>
          <w:rPr/>
          <w:t xml:space="preserve"> </w:t>
        </w:r>
      </w:ins>
      <w:ins w:id="473" w:author="Onbekende auteur" w:date="2017-01-31T11:33:00Z">
        <w:r>
          <w:rPr/>
          <w:t xml:space="preserve">het attribute </w:t>
        </w:r>
      </w:ins>
      <w:ins w:id="474" w:author="Onbekende auteur" w:date="2017-01-31T11:33:00Z">
        <w:r>
          <w:rPr>
            <w:rFonts w:ascii="Courier New" w:hAnsi="Courier New"/>
          </w:rPr>
          <w:t>sleutelSynchronisatie</w:t>
        </w:r>
      </w:ins>
      <w:ins w:id="475" w:author="Onbekende auteur" w:date="2017-01-31T11:33:00Z">
        <w:r>
          <w:rPr/>
          <w:t xml:space="preserve"> </w:t>
        </w:r>
      </w:ins>
      <w:ins w:id="476" w:author="Onbekende auteur" w:date="2017-01-31T11:33:00Z">
        <w:r>
          <w:rPr/>
          <w:t>moet</w:t>
        </w:r>
      </w:ins>
      <w:ins w:id="477" w:author="Onbekende auteur" w:date="2017-01-31T11:33:00Z">
        <w:r>
          <w:rPr/>
          <w:t xml:space="preserve"> word</w:t>
        </w:r>
      </w:ins>
      <w:ins w:id="478" w:author="Onbekende auteur" w:date="2017-01-31T11:33:00Z">
        <w:r>
          <w:rPr/>
          <w:t>en</w:t>
        </w:r>
      </w:ins>
      <w:ins w:id="479" w:author="Onbekende auteur" w:date="2017-01-31T11:33:00Z">
        <w:r>
          <w:rPr/>
          <w:t xml:space="preserve"> opgenomen</w:t>
        </w:r>
      </w:ins>
      <w:r>
        <w:rPr/>
        <w:t xml:space="preserve"> in 'oud' in relaties met </w:t>
      </w:r>
      <w:del w:id="480" w:author="Onbekende auteur" w:date="2017-01-30T15:52:00Z">
        <w:r>
          <w:rPr>
            <w:rFonts w:ascii="Courier New" w:hAnsi="Courier New"/>
          </w:rPr>
          <w:delText>xsi:nil=”true”</w:delText>
        </w:r>
      </w:del>
      <w:del w:id="481" w:author="Onbekende auteur" w:date="2017-01-30T15:52:00Z">
        <w:r>
          <w:rPr/>
          <w:delText xml:space="preserve"> en </w:delText>
        </w:r>
      </w:del>
      <w:del w:id="482" w:author="Onbekende auteur" w:date="2017-01-30T15:52:00Z">
        <w:r>
          <w:rPr>
            <w:rFonts w:ascii="Courier New" w:hAnsi="Courier New"/>
          </w:rPr>
          <w:delText>StUF:noValue=”geenWaarde”</w:delText>
        </w:r>
      </w:del>
      <w:del w:id="483" w:author="Onbekende auteur" w:date="2017-01-30T15:52:00Z">
        <w:r>
          <w:rPr/>
          <w:delText xml:space="preserve"> </w:delText>
        </w:r>
      </w:del>
      <w:del w:id="484" w:author="Onbekende auteur" w:date="2017-01-30T15:52:00Z">
        <w:r>
          <w:rPr>
            <w:rFonts w:ascii="Courier New" w:hAnsi="Courier New"/>
          </w:rPr>
          <w:delText>StUF:</w:delText>
        </w:r>
      </w:del>
      <w:r>
        <w:rPr>
          <w:rFonts w:ascii="Courier New" w:hAnsi="Courier New"/>
        </w:rPr>
        <w:t>verwerkingssoort=”T”</w:t>
      </w:r>
      <w:r>
        <w:rPr/>
        <w:t xml:space="preserve"> </w:t>
      </w:r>
      <w:ins w:id="485" w:author="Onbekende auteur" w:date="2017-01-31T11:34:00Z">
        <w:r>
          <w:rPr/>
          <w:t xml:space="preserve">en </w:t>
        </w:r>
      </w:ins>
      <w:ins w:id="486" w:author="Onbekende auteur" w:date="2017-01-30T15:54:00Z">
        <w:r>
          <w:rPr/>
          <w:t xml:space="preserve">een lege elementinhoud </w:t>
        </w:r>
      </w:ins>
      <w:r>
        <w:rPr/>
        <w:t xml:space="preserve">c.q. in nieuw in relaties met </w:t>
      </w:r>
      <w:del w:id="487" w:author="Onbekende auteur" w:date="2017-01-30T15:53:00Z">
        <w:r>
          <w:rPr>
            <w:rFonts w:ascii="Courier New" w:hAnsi="Courier New"/>
          </w:rPr>
          <w:delText>xsi:nil=”true”</w:delText>
        </w:r>
      </w:del>
      <w:del w:id="488" w:author="Onbekende auteur" w:date="2017-01-30T15:53:00Z">
        <w:r>
          <w:rPr/>
          <w:delText xml:space="preserve"> en </w:delText>
        </w:r>
      </w:del>
      <w:del w:id="489" w:author="Onbekende auteur" w:date="2017-01-30T15:53:00Z">
        <w:r>
          <w:rPr>
            <w:rFonts w:ascii="Courier New" w:hAnsi="Courier New"/>
          </w:rPr>
          <w:delText>StUF:noValue=”geenWaarde”</w:delText>
        </w:r>
      </w:del>
      <w:r>
        <w:rPr/>
        <w:t xml:space="preserve"> </w:t>
      </w:r>
      <w:del w:id="490" w:author="Onbekende auteur" w:date="2017-01-30T15:53:00Z">
        <w:r>
          <w:rPr>
            <w:rFonts w:ascii="Courier New" w:hAnsi="Courier New"/>
          </w:rPr>
          <w:delText>StUF:</w:delText>
        </w:r>
      </w:del>
      <w:r>
        <w:rPr>
          <w:rFonts w:ascii="Courier New" w:hAnsi="Courier New"/>
        </w:rPr>
        <w:t>verwerkingssoort=”V”</w:t>
      </w:r>
      <w:r>
        <w:rPr/>
        <w:t xml:space="preserve"> of </w:t>
      </w:r>
      <w:r>
        <w:rPr>
          <w:rFonts w:ascii="Courier New" w:hAnsi="Courier New"/>
        </w:rPr>
        <w:t>“E”</w:t>
      </w:r>
      <w:r>
        <w:rPr/>
        <w:t xml:space="preserve"> </w:t>
      </w:r>
      <w:ins w:id="491" w:author="Onbekende auteur" w:date="2017-01-30T15:53:00Z">
        <w:r>
          <w:rPr/>
          <w:t>en</w:t>
        </w:r>
      </w:ins>
      <w:ins w:id="492" w:author="Onbekende auteur" w:date="2017-01-31T11:34:00Z">
        <w:r>
          <w:rPr/>
          <w:t xml:space="preserve"> een lege</w:t>
        </w:r>
      </w:ins>
      <w:ins w:id="493" w:author="Onbekende auteur" w:date="2017-01-31T11:35:00Z">
        <w:r>
          <w:rPr/>
          <w:t xml:space="preserve"> elementinhoud</w:t>
        </w:r>
      </w:ins>
      <w:del w:id="494" w:author="Onbekende auteur" w:date="2017-01-31T11:33:00Z">
        <w:r>
          <w:rPr>
            <w:rFonts w:ascii="Courier New" w:hAnsi="Courier New"/>
          </w:rPr>
          <w:delText xml:space="preserve">het attribute </w:delText>
        </w:r>
      </w:del>
      <w:del w:id="495" w:author="Onbekende auteur" w:date="2017-01-30T15:53:00Z">
        <w:r>
          <w:rPr>
            <w:rFonts w:ascii="Courier New" w:hAnsi="Courier New"/>
          </w:rPr>
          <w:delText>StUF:</w:delText>
        </w:r>
      </w:del>
      <w:del w:id="496" w:author="Onbekende auteur" w:date="2017-01-31T11:33:00Z">
        <w:r>
          <w:rPr>
            <w:rFonts w:ascii="Courier New" w:hAnsi="Courier New"/>
          </w:rPr>
          <w:delText xml:space="preserve">sleutelSynchronisatie </w:delText>
        </w:r>
      </w:del>
      <w:del w:id="497" w:author="Onbekende auteur" w:date="2017-01-30T15:55:00Z">
        <w:r>
          <w:rPr>
            <w:rFonts w:ascii="Courier New" w:hAnsi="Courier New"/>
          </w:rPr>
          <w:delText>moet</w:delText>
        </w:r>
      </w:del>
      <w:del w:id="498" w:author="Onbekende auteur" w:date="2017-01-31T11:33:00Z">
        <w:r>
          <w:rPr>
            <w:rFonts w:ascii="Courier New" w:hAnsi="Courier New"/>
          </w:rPr>
          <w:delText xml:space="preserve"> worden opgenomen</w:delText>
        </w:r>
      </w:del>
      <w:r>
        <w:rPr/>
        <w:t xml:space="preserve">.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del w:id="499" w:author="Onbekende auteur" w:date="2017-01-30T15:55:00Z">
        <w:r>
          <w:rPr>
            <w:rFonts w:ascii="Courier New" w:hAnsi="Courier New"/>
          </w:rPr>
          <w:delText>StUF:</w:delText>
        </w:r>
      </w:del>
      <w:r>
        <w:rPr>
          <w:rFonts w:ascii="Courier New" w:hAnsi="Courier New"/>
        </w:rPr>
        <w:t>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del w:id="500" w:author="Onbekende auteur" w:date="2017-01-30T15:55:00Z">
        <w:r>
          <w:rPr>
            <w:rFonts w:ascii="Courier New" w:hAnsi="Courier New"/>
          </w:rPr>
          <w:delText>StUF:</w:delText>
        </w:r>
      </w:del>
      <w:r>
        <w:rPr>
          <w:rFonts w:ascii="Courier New" w:hAnsi="Courier New"/>
        </w:rPr>
        <w:t>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del w:id="501" w:author="Onbekende auteur" w:date="2017-01-30T15:55:00Z">
        <w:r>
          <w:rPr>
            <w:rFonts w:ascii="Courier New" w:hAnsi="Courier New"/>
          </w:rPr>
          <w:delText>StUF:</w:delText>
        </w:r>
      </w:del>
      <w:r>
        <w:rPr>
          <w:rFonts w:ascii="Courier New" w:hAnsi="Courier New"/>
        </w:rPr>
        <w:t>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del w:id="502" w:author="Onbekende auteur" w:date="2017-01-30T15:55:00Z">
        <w:r>
          <w:rPr>
            <w:rFonts w:ascii="Courier New" w:hAnsi="Courier New"/>
          </w:rPr>
          <w:delText>StUF:</w:delText>
        </w:r>
      </w:del>
      <w:r>
        <w:rPr>
          <w:rFonts w:ascii="Courier New" w:hAnsi="Courier New"/>
        </w:rPr>
        <w:t>sleutelSynchronisatie</w:t>
      </w:r>
      <w:r>
        <w:rPr/>
        <w:t xml:space="preserve"> is nodig in het Sa01/02-bericht binnen een Sh01/Sh02-bericht. Om de specificatie uniform te houden is </w:t>
      </w:r>
      <w:del w:id="503" w:author="Onbekende auteur" w:date="2017-01-30T15:55:00Z">
        <w:r>
          <w:rPr>
            <w:rFonts w:ascii="Courier New" w:hAnsi="Courier New"/>
          </w:rPr>
          <w:delText>StUF:</w:delText>
        </w:r>
      </w:del>
      <w:r>
        <w:rPr>
          <w:rFonts w:ascii="Courier New" w:hAnsi="Courier New"/>
        </w:rPr>
        <w:t>sleutelSynchronisatie</w:t>
      </w:r>
      <w:r>
        <w:rPr/>
        <w:t xml:space="preserve"> ook verplicht in een los Sa01/02-bericht, ook al is </w:t>
      </w:r>
      <w:del w:id="504" w:author="Onbekende auteur" w:date="2017-01-30T15:55:00Z">
        <w:r>
          <w:rPr>
            <w:rFonts w:ascii="Courier New" w:hAnsi="Courier New"/>
          </w:rPr>
          <w:delText>StUF:</w:delText>
        </w:r>
      </w:del>
      <w:r>
        <w:rPr>
          <w:rFonts w:ascii="Courier New" w:hAnsi="Courier New"/>
        </w:rPr>
        <w:t>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 xml:space="preserve">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w:t>
      </w:r>
      <w:del w:id="505" w:author="Onbekende auteur" w:date="2017-01-31T13:32:00Z">
        <w:r>
          <w:rPr/>
          <w:delText>te vullen met geenWaarde</w:delText>
        </w:r>
      </w:del>
      <w:ins w:id="506" w:author="Onbekende auteur" w:date="2017-01-31T13:32:00Z">
        <w:r>
          <w:rPr/>
          <w:t>met een lege elementinhoud op te nemen</w:t>
        </w:r>
      </w:ins>
      <w:r>
        <w:rPr/>
        <w:t>, omdat tijdvakGeldigheid geen betekenis heeft voor een relatie die nooit bestaan heeft.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del w:id="507" w:author="Onbekende auteur" w:date="2017-01-30T15:56:00Z">
        <w:r>
          <w:rPr>
            <w:rFonts w:ascii="Courier New" w:hAnsi="Courier New"/>
            <w:spacing w:val="-2"/>
          </w:rPr>
          <w:delText>StUF:</w:delText>
        </w:r>
      </w:del>
      <w:r>
        <w:rPr>
          <w:rFonts w:ascii="Courier New" w:hAnsi="Courier New"/>
          <w:spacing w:val="-2"/>
        </w:rPr>
        <w:t>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del w:id="508" w:author="Onbekende auteur" w:date="2017-01-30T15:56:00Z">
        <w:r>
          <w:rPr>
            <w:rFonts w:ascii="Courier New" w:hAnsi="Courier New"/>
            <w:b w:val="false"/>
            <w:bCs w:val="false"/>
            <w:i w:val="false"/>
            <w:iCs w:val="false"/>
            <w:u w:val="none"/>
          </w:rPr>
          <w:delText>StUF:</w:delText>
        </w:r>
      </w:del>
      <w:r>
        <w:rPr>
          <w:rFonts w:ascii="Courier New" w:hAnsi="Courier New"/>
          <w:b w:val="false"/>
          <w:bCs w:val="false"/>
          <w:i w:val="false"/>
          <w:iCs w:val="false"/>
          <w:u w:val="none"/>
        </w:rPr>
        <w:t>sleutelVerzendend</w:t>
      </w:r>
      <w:r>
        <w:rPr>
          <w:b w:val="false"/>
          <w:bCs w:val="false"/>
          <w:i w:val="false"/>
          <w:iCs w:val="false"/>
          <w:u w:val="none"/>
        </w:rPr>
        <w:t xml:space="preserve"> en zo mogelijk de attributes </w:t>
      </w:r>
      <w:del w:id="509" w:author="Onbekende auteur" w:date="2017-01-30T15:56:00Z">
        <w:r>
          <w:rPr>
            <w:rFonts w:ascii="Courier New" w:hAnsi="Courier New"/>
            <w:b w:val="false"/>
            <w:bCs w:val="false"/>
            <w:i w:val="false"/>
            <w:iCs w:val="false"/>
            <w:u w:val="none"/>
          </w:rPr>
          <w:delText>StUF:</w:delText>
        </w:r>
      </w:del>
      <w:r>
        <w:rPr>
          <w:rFonts w:ascii="Courier New" w:hAnsi="Courier New"/>
          <w:b w:val="false"/>
          <w:bCs w:val="false"/>
          <w:i w:val="false"/>
          <w:iCs w:val="false"/>
          <w:u w:val="none"/>
        </w:rPr>
        <w:t>sleutelOntvangend</w:t>
      </w:r>
      <w:r>
        <w:rPr>
          <w:b w:val="false"/>
          <w:bCs w:val="false"/>
          <w:i w:val="false"/>
          <w:iCs w:val="false"/>
          <w:u w:val="none"/>
        </w:rPr>
        <w:t xml:space="preserve"> en/of </w:t>
      </w:r>
      <w:del w:id="510" w:author="Onbekende auteur" w:date="2017-01-30T15:56:00Z">
        <w:r>
          <w:rPr>
            <w:rFonts w:ascii="Courier New" w:hAnsi="Courier New"/>
            <w:b w:val="false"/>
            <w:bCs w:val="false"/>
            <w:i w:val="false"/>
            <w:iCs w:val="false"/>
            <w:u w:val="none"/>
          </w:rPr>
          <w:delText>StUF:</w:delText>
        </w:r>
      </w:del>
      <w:r>
        <w:rPr>
          <w:rFonts w:ascii="Courier New" w:hAnsi="Courier New"/>
          <w:b w:val="false"/>
          <w:bCs w:val="false"/>
          <w:i w:val="false"/>
          <w:iCs w:val="false"/>
          <w:u w:val="none"/>
        </w:rPr>
        <w:t>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del w:id="511" w:author="Onbekende auteur" w:date="2017-01-30T15:56:00Z">
        <w:r>
          <w:rPr>
            <w:rFonts w:ascii="Courier New" w:hAnsi="Courier New"/>
            <w:b w:val="false"/>
            <w:bCs w:val="false"/>
            <w:i w:val="false"/>
            <w:iCs w:val="false"/>
            <w:u w:val="none"/>
          </w:rPr>
          <w:delText>StUF:</w:delText>
        </w:r>
      </w:del>
      <w:r>
        <w:rPr>
          <w:rFonts w:ascii="Courier New" w:hAnsi="Courier New"/>
          <w:b w:val="false"/>
          <w:bCs w:val="false"/>
          <w:i w:val="false"/>
          <w:iCs w:val="false"/>
          <w:u w:val="none"/>
        </w:rPr>
        <w:t>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w:t>
      </w:r>
      <w:del w:id="512" w:author="Onbekende auteur" w:date="2017-01-30T16:44:00Z">
        <w:r>
          <w:rPr>
            <w:rFonts w:eastAsia="SimSun" w:cs="Mangal"/>
            <w:spacing w:val="-2"/>
            <w:position w:val="0"/>
            <w:sz w:val="20"/>
            <w:vertAlign w:val="baseline"/>
          </w:rPr>
          <w:delText>StUF:</w:delText>
        </w:r>
      </w:del>
      <w:r>
        <w:rPr>
          <w:rFonts w:eastAsia="SimSun" w:cs="Mangal" w:ascii="Courier New" w:hAnsi="Courier New"/>
          <w:b w:val="false"/>
          <w:bCs w:val="false"/>
          <w:spacing w:val="-2"/>
          <w:position w:val="0"/>
          <w:sz w:val="20"/>
          <w:vertAlign w:val="baseline"/>
          <w:rPrChange w:id="0" w:author="Onbekende auteur" w:date="2017-01-30T16:45:00Z"/>
        </w:rPr>
        <w:t>sleutelSynchronisatie</w:t>
      </w:r>
      <w:r>
        <w:rPr>
          <w:rFonts w:eastAsia="SimSun" w:cs="Mangal"/>
          <w:spacing w:val="-2"/>
          <w:position w:val="0"/>
          <w:sz w:val="20"/>
          <w:vertAlign w:val="baseline"/>
        </w:rPr>
        <w:t xml:space="preserv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4"/>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del w:id="514" w:author="Onbekende auteur" w:date="2017-01-30T16:45:00Z">
        <w:r>
          <w:rPr>
            <w:rFonts w:eastAsia="SimSun" w:cs="Mangal" w:ascii="Courier New" w:hAnsi="Courier New"/>
            <w:spacing w:val="-2"/>
            <w:position w:val="0"/>
            <w:sz w:val="20"/>
            <w:vertAlign w:val="baseline"/>
          </w:rPr>
          <w:delText>&lt;StUF:</w:delText>
        </w:r>
      </w:del>
      <w:r>
        <w:rPr>
          <w:rFonts w:eastAsia="SimSun" w:cs="Mangal" w:ascii="Courier New" w:hAnsi="Courier New"/>
          <w:spacing w:val="-2"/>
          <w:position w:val="0"/>
          <w:sz w:val="20"/>
          <w:vertAlign w:val="baseline"/>
        </w:rPr>
        <w:t>sleutelSynchronisatie</w:t>
      </w:r>
      <w:del w:id="515" w:author="Onbekende auteur" w:date="2017-01-30T16:45:00Z">
        <w:r>
          <w:rPr>
            <w:rFonts w:eastAsia="SimSun" w:cs="Mangal" w:ascii="Courier New" w:hAnsi="Courier New"/>
            <w:spacing w:val="-2"/>
            <w:position w:val="0"/>
            <w:sz w:val="20"/>
            <w:vertAlign w:val="baseline"/>
          </w:rPr>
          <w:delText>&gt;</w:delText>
        </w:r>
      </w:del>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w:t>
      </w:r>
      <w:ins w:id="516" w:author="Onbekende auteur" w:date="2017-01-30T16:47:00Z">
        <w:r>
          <w:rPr>
            <w:spacing w:val="-2"/>
          </w:rPr>
          <w:t xml:space="preserve"> </w:t>
        </w:r>
      </w:ins>
      <w:r>
        <w:rPr>
          <w:spacing w:val="-2"/>
        </w:rPr>
        <w:t>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&lt;</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&lt;</w:t>
      </w:r>
      <w:del w:id="521" w:author="Onbekende auteur" w:date="2017-01-30T16:48:00Z">
        <w:r>
          <w:rPr>
            <w:rFonts w:ascii="Courier New" w:hAnsi="Courier New"/>
            <w:sz w:val="16"/>
            <w:szCs w:val="16"/>
          </w:rPr>
          <w:delText>StUF:</w:delText>
        </w:r>
      </w:del>
      <w:r>
        <w:rPr>
          <w:rFonts w:ascii="Courier New" w:hAnsi="Courier New"/>
          <w:sz w:val="16"/>
          <w:szCs w:val="16"/>
          <w:rPrChange w:id="0" w:author="Onbekende auteur" w:date="2017-01-31T11:54:00Z"/>
        </w:rPr>
        <w: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&lt;/</w:t>
      </w:r>
      <w:del w:id="525" w:author="Onbekende auteur" w:date="2017-01-30T16:48:00Z">
        <w:r>
          <w:rPr>
            <w:rFonts w:ascii="Courier New" w:hAnsi="Courier New"/>
            <w:sz w:val="16"/>
            <w:szCs w:val="16"/>
          </w:rPr>
          <w:delText>StUF:</w:delText>
        </w:r>
      </w:del>
      <w:r>
        <w:rPr>
          <w:rFonts w:ascii="Courier New" w:hAnsi="Courier New"/>
          <w:sz w:val="16"/>
          <w:szCs w:val="16"/>
          <w:rPrChange w:id="0" w:author="Onbekende auteur" w:date="2017-01-31T11:54:00Z"/>
        </w:rPr>
        <w: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Sa01&gt; [Synchronisatiebericht actueel]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w:t>
      </w:r>
      <w:del w:id="532" w:author="Onbekende auteur" w:date="2017-01-30T16:48:00Z">
        <w:r>
          <w:rPr>
            <w:rFonts w:ascii="Courier New" w:hAnsi="Courier New"/>
            <w:sz w:val="16"/>
            <w:szCs w:val="16"/>
          </w:rPr>
          <w:delText>StUF:</w:delText>
        </w:r>
      </w:del>
      <w:r>
        <w:rPr>
          <w:rFonts w:ascii="Courier New" w:hAnsi="Courier New"/>
          <w:sz w:val="16"/>
          <w:szCs w:val="16"/>
          <w:rPrChange w:id="0" w:author="Onbekende auteur" w:date="2017-01-31T11:54:00Z"/>
        </w:rPr>
        <w: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w:t>
      </w:r>
      <w:del w:id="536" w:author="Onbekende auteur" w:date="2017-01-30T16:48:00Z">
        <w:r>
          <w:rPr>
            <w:rFonts w:ascii="Courier New" w:hAnsi="Courier New"/>
            <w:sz w:val="16"/>
            <w:szCs w:val="16"/>
          </w:rPr>
          <w:delText>StUF:</w:delText>
        </w:r>
      </w:del>
      <w:r>
        <w:rPr>
          <w:rFonts w:ascii="Courier New" w:hAnsi="Courier New"/>
          <w:sz w:val="16"/>
          <w:szCs w:val="16"/>
          <w:rPrChange w:id="0" w:author="Onbekende auteur" w:date="2017-01-31T11:54:00Z"/>
        </w:rPr>
        <w: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 xml:space="preserve">&lt;toevoeging bg:entiteittype=”AOA” </w:t>
      </w:r>
      <w:del w:id="540" w:author="Onbekende auteur" w:date="2017-01-30T16:49:00Z">
        <w:r>
          <w:rPr>
            <w:rFonts w:ascii="Courier New" w:hAnsi="Courier New"/>
            <w:sz w:val="16"/>
            <w:szCs w:val="16"/>
          </w:rPr>
          <w:delText>StUF:</w:delText>
        </w:r>
      </w:del>
      <w:r>
        <w:rPr>
          <w:rFonts w:ascii="Courier New" w:hAnsi="Courier New"/>
          <w:sz w:val="16"/>
          <w:szCs w:val="16"/>
          <w:rPrChange w:id="0" w:author="Onbekende auteur" w:date="2017-01-31T11:54:00Z"/>
        </w:rPr>
        <w:t>functie=”update”&gt; [het actuele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&lt;StUF:indicatorOvername&gt;V&lt;/</w:t>
      </w:r>
      <w:del w:id="545" w:author="Onbekende auteur" w:date="2017-01-30T16:49: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&lt;object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551" w:author="Onbekende auteur" w:date="2017-01-30T16:49:00Z">
        <w:r>
          <w:rPr>
            <w:rFonts w:ascii="Courier New" w:hAnsi="Courier New"/>
            <w:sz w:val="16"/>
            <w:szCs w:val="16"/>
          </w:rPr>
          <w:delText>StUF:</w:delText>
        </w:r>
      </w:del>
      <w:r>
        <w:rPr>
          <w:rFonts w:ascii="Courier New" w:hAnsi="Courier New"/>
          <w:sz w:val="16"/>
          <w:szCs w:val="16"/>
          <w:rPrChange w:id="0" w:author="Onbekende auteur" w:date="2017-01-31T11:54:00Z"/>
        </w:rPr>
        <w:t>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&lt;/toevoeging&gt;</w:t>
      </w:r>
      <w:del w:id="559" w:author="Onbekende auteur" w:date="2017-01-31T11:54:00Z">
        <w:r>
          <w:rPr>
            <w:rFonts w:ascii="Courier New" w:hAnsi="Courier New"/>
            <w:sz w:val="16"/>
            <w:szCs w:val="16"/>
          </w:rPr>
          <w:tab/>
          <w:tab/>
        </w:r>
      </w:del>
      <w:r>
        <w:rPr>
          <w:rFonts w:ascii="Courier New" w:hAnsi="Courier New"/>
          <w:sz w:val="16"/>
          <w:szCs w:val="16"/>
          <w:rPrChange w:id="0" w:author="Onbekende auteur" w:date="2017-01-31T11:54:00Z"/>
        </w:rPr>
        <w:tab/>
        <w:tab/>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del w:id="562" w:author="Onbekende auteur" w:date="2017-01-31T11:54:00Z"/>
          <w:sz w:val="16"/>
          <w:szCs w:val="16"/>
        </w:rPr>
      </w:pPr>
      <w:r>
        <w:rPr>
          <w:rFonts w:ascii="Courier New" w:hAnsi="Courier New"/>
          <w:sz w:val="16"/>
          <w:szCs w:val="16"/>
          <w:rPrChange w:id="0" w:author="Onbekende auteur" w:date="2017-01-31T11:54:00Z"/>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rPrChange w:id="0" w:author="Onbekende auteur" w:date="2017-01-31T11:54:00Z"/>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 xml:space="preserve">&lt;toevoeging bg:entiteittype=”NPS” </w:t>
      </w:r>
      <w:del w:id="565" w:author="Onbekende auteur" w:date="2017-01-30T16:49:00Z">
        <w:r>
          <w:rPr>
            <w:rFonts w:ascii="Courier New" w:hAnsi="Courier New"/>
            <w:sz w:val="16"/>
            <w:szCs w:val="16"/>
          </w:rPr>
          <w:delText>StUF:</w:delText>
        </w:r>
      </w:del>
      <w:r>
        <w:rPr>
          <w:rFonts w:ascii="Courier New" w:hAnsi="Courier New"/>
          <w:sz w:val="16"/>
          <w:szCs w:val="16"/>
          <w:rPrChange w:id="0" w:author="Onbekende auteur" w:date="2017-01-31T11:54:00Z"/>
        </w:rPr>
        <w:t>functie=”update”&gt; [toevoegkennisgeving met actuele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574" w:author="Onbekende auteur" w:date="2017-01-30T16:49:00Z">
        <w:r>
          <w:rPr>
            <w:rFonts w:ascii="Courier New" w:hAnsi="Courier New"/>
            <w:sz w:val="16"/>
            <w:szCs w:val="16"/>
          </w:rPr>
          <w:delText>StUF:</w:delText>
        </w:r>
      </w:del>
      <w:r>
        <w:rPr>
          <w:rFonts w:ascii="Courier New" w:hAnsi="Courier New"/>
          <w:sz w:val="16"/>
          <w:szCs w:val="16"/>
          <w:rPrChange w:id="0" w:author="Onbekende auteur" w:date="2017-01-31T11:54:00Z"/>
        </w:rPr>
        <w:t>verwerkingssoort=”T”  StUF:sleutelSynchronisatie=”1”&gt;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580" w:author="Onbekende auteur" w:date="2017-01-31T11:58: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1977-08-07</w:t>
      </w:r>
      <w:ins w:id="582" w:author="Onbekende auteur" w:date="2017-01-31T11:58: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583" w:author="Onbekende auteur" w:date="2017-01-31T11:58:00Z">
        <w:r>
          <w:rPr>
            <w:rFonts w:ascii="Courier New" w:hAnsi="Courier New"/>
            <w:sz w:val="16"/>
            <w:szCs w:val="16"/>
          </w:rPr>
          <w:tab/>
          <w:tab/>
          <w:tab/>
          <w:tab/>
          <w:tab/>
        </w:r>
      </w:ins>
      <w:r>
        <w:rPr>
          <w:rFonts w:ascii="Courier New" w:hAnsi="Courier New"/>
          <w:sz w:val="16"/>
          <w:szCs w:val="16"/>
          <w:rPrChange w:id="0" w:author="Onbekende auteur" w:date="2017-01-31T11:54:00Z"/>
        </w:rPr>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588" w:author="Onbekende auteur" w:date="2017-01-31T11:42: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2008-03-01</w:t>
      </w:r>
      <w:ins w:id="590" w:author="Onbekende auteur" w:date="2017-01-31T11:42: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591" w:author="Onbekende auteur" w:date="2017-01-31T11:42:00Z">
        <w:r>
          <w:rPr>
            <w:rFonts w:ascii="Courier New" w:hAnsi="Courier New"/>
            <w:sz w:val="16"/>
            <w:szCs w:val="16"/>
          </w:rPr>
          <w:tab/>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&lt;StUF:eindGeldigheid xsi:nil=”true”</w:t>
      </w:r>
      <w:del w:id="594" w:author="Onbekende auteur" w:date="2017-01-31T11:42: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601" w:author="Onbekende auteur" w:date="2017-01-30T16:50: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verwerkingssoort=”T”  </w:t>
      </w:r>
      <w:del w:id="603" w:author="Onbekende auteur" w:date="2017-01-30T16:50: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608" w:author="Onbekende auteur" w:date="2017-01-30T16:50: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17" w:author="Onbekende auteur" w:date="2017-01-31T11:44:00Z">
        <w:r>
          <w:rPr>
            <w:rFonts w:ascii="Courier New" w:hAnsi="Courier New"/>
            <w:sz w:val="16"/>
            <w:szCs w:val="16"/>
          </w:rPr>
          <w:tab/>
          <w:tab/>
          <w:tab/>
          <w:tab/>
          <w:tab/>
          <w:tab/>
          <w:tab/>
          <w:tab/>
          <w:t>&lt;StUF:datum&gt;</w:t>
        </w:r>
      </w:ins>
      <w:r>
        <w:rPr>
          <w:rFonts w:ascii="Courier New" w:hAnsi="Courier New"/>
          <w:sz w:val="16"/>
          <w:szCs w:val="16"/>
          <w:rPrChange w:id="0" w:author="Onbekende auteur" w:date="2017-01-31T11:54:00Z"/>
        </w:rPr>
        <w:t>1977-07-08</w:t>
      </w:r>
      <w:ins w:id="619" w:author="Onbekende auteur" w:date="2017-01-31T11:44: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20" w:author="Onbekende auteur" w:date="2017-01-31T11:44:00Z">
        <w:r>
          <w:rPr>
            <w:rFonts w:ascii="Courier New" w:hAnsi="Courier New"/>
            <w:sz w:val="16"/>
            <w:szCs w:val="16"/>
          </w:rPr>
          <w:tab/>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23" w:author="Onbekende auteur" w:date="2017-01-31T11:44:00Z">
        <w:r>
          <w:rPr>
            <w:rFonts w:ascii="Courier New" w:hAnsi="Courier New"/>
            <w:sz w:val="16"/>
            <w:szCs w:val="16"/>
          </w:rPr>
          <w:tab/>
          <w:tab/>
          <w:tab/>
          <w:tab/>
          <w:tab/>
          <w:tab/>
          <w:tab/>
          <w:tab/>
          <w:t>&lt;StUF:datum&gt;</w:t>
        </w:r>
      </w:ins>
      <w:r>
        <w:rPr>
          <w:rFonts w:ascii="Courier New" w:hAnsi="Courier New"/>
          <w:sz w:val="16"/>
          <w:szCs w:val="16"/>
          <w:rPrChange w:id="0" w:author="Onbekende auteur" w:date="2017-01-31T11:54:00Z"/>
        </w:rPr>
        <w:t>1999-11-08</w:t>
      </w:r>
      <w:ins w:id="625" w:author="Onbekende auteur" w:date="2017-01-31T11:45: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26" w:author="Onbekende auteur" w:date="2017-01-31T11:45:00Z">
        <w:r>
          <w:rPr>
            <w:rFonts w:ascii="Courier New" w:hAnsi="Courier New"/>
            <w:sz w:val="16"/>
            <w:szCs w:val="16"/>
          </w:rPr>
          <w:tab/>
          <w:tab/>
          <w:tab/>
          <w:tab/>
          <w:tab/>
          <w:tab/>
          <w:tab/>
        </w:r>
      </w:ins>
      <w:r>
        <w:rPr>
          <w:rFonts w:ascii="Courier New" w:hAnsi="Courier New"/>
          <w:sz w:val="16"/>
          <w:szCs w:val="16"/>
          <w:rPrChange w:id="0" w:author="Onbekende auteur" w:date="2017-01-31T11:54:00Z"/>
        </w:rPr>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633" w:author="Onbekende auteur" w:date="2017-01-30T16:50: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verwerkingssoort=”T”  </w:t>
      </w:r>
      <w:del w:id="635" w:author="Onbekende auteur" w:date="2017-01-30T16:50: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640" w:author="Onbekende auteur" w:date="2017-01-30T16:50: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49" w:author="Onbekende auteur" w:date="2017-01-31T11:55:00Z">
        <w:r>
          <w:rPr>
            <w:rFonts w:ascii="Courier New" w:hAnsi="Courier New"/>
            <w:sz w:val="16"/>
            <w:szCs w:val="16"/>
          </w:rPr>
          <w:tab/>
          <w:tab/>
          <w:tab/>
          <w:tab/>
          <w:tab/>
          <w:tab/>
          <w:tab/>
          <w:tab/>
          <w:t>&lt;StUF:datum&gt;</w:t>
        </w:r>
      </w:ins>
      <w:r>
        <w:rPr>
          <w:rFonts w:ascii="Courier New" w:hAnsi="Courier New"/>
          <w:sz w:val="16"/>
          <w:szCs w:val="16"/>
          <w:rPrChange w:id="0" w:author="Onbekende auteur" w:date="2017-01-31T11:54:00Z"/>
        </w:rPr>
        <w:t>1999-11-08</w:t>
      </w:r>
      <w:ins w:id="651" w:author="Onbekende auteur" w:date="2017-01-31T11:55: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52" w:author="Onbekende auteur" w:date="2017-01-31T11:55:00Z">
        <w:r>
          <w:rPr>
            <w:rFonts w:ascii="Courier New" w:hAnsi="Courier New"/>
            <w:sz w:val="16"/>
            <w:szCs w:val="16"/>
          </w:rPr>
          <w:tab/>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&lt;StUF:eindRelatie</w:t>
      </w:r>
      <w:r>
        <w:rPr>
          <w:rFonts w:ascii="Courier New" w:hAnsi="Courier New"/>
          <w:sz w:val="16"/>
          <w:szCs w:val="16"/>
        </w:rPr>
        <w:t xml:space="preserve"> xsi:nil=”true”</w:t>
      </w:r>
      <w:del w:id="655" w:author="Onbekende auteur" w:date="2017-01-31T11:55: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662" w:author="Onbekende auteur" w:date="2017-01-30T16:50: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verwerkingssoort=”T” </w:t>
      </w:r>
      <w:del w:id="664" w:author="Onbekende auteur" w:date="2017-01-30T16:51:00Z">
        <w:r>
          <w:rPr>
            <w:rFonts w:ascii="Courier New" w:hAnsi="Courier New"/>
            <w:sz w:val="16"/>
            <w:szCs w:val="16"/>
          </w:rPr>
          <w:delText xml:space="preserve"> StUF:</w:delText>
        </w:r>
      </w:del>
      <w:r>
        <w:rPr>
          <w:rFonts w:ascii="Courier New" w:hAnsi="Courier New"/>
          <w:sz w:val="16"/>
          <w:szCs w:val="16"/>
          <w:rPrChange w:id="0" w:author="Onbekende auteur" w:date="2017-01-31T11:54:00Z"/>
        </w:rPr>
        <w:t>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669"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78" w:author="Onbekende auteur" w:date="2017-01-31T11:56:00Z">
        <w:r>
          <w:rPr>
            <w:rFonts w:ascii="Courier New" w:hAnsi="Courier New"/>
            <w:sz w:val="16"/>
            <w:szCs w:val="16"/>
          </w:rPr>
          <w:tab/>
          <w:tab/>
          <w:tab/>
          <w:tab/>
          <w:tab/>
          <w:tab/>
          <w:tab/>
          <w:tab/>
          <w:t>&lt;StUF:datum&gt;</w:t>
        </w:r>
      </w:ins>
      <w:r>
        <w:rPr>
          <w:rFonts w:ascii="Courier New" w:hAnsi="Courier New"/>
          <w:sz w:val="16"/>
          <w:szCs w:val="16"/>
          <w:rPrChange w:id="0" w:author="Onbekende auteur" w:date="2017-01-31T11:54:00Z"/>
        </w:rPr>
        <w:t>1999-11-08</w:t>
      </w:r>
      <w:ins w:id="680" w:author="Onbekende auteur" w:date="2017-01-31T11:56: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81" w:author="Onbekende auteur" w:date="2017-01-31T11:56:00Z">
        <w:r>
          <w:rPr>
            <w:rFonts w:ascii="Courier New" w:hAnsi="Courier New"/>
            <w:sz w:val="16"/>
            <w:szCs w:val="16"/>
          </w:rPr>
          <w:tab/>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84" w:author="Onbekende auteur" w:date="2017-01-31T11:56:00Z">
        <w:r>
          <w:rPr>
            <w:rFonts w:ascii="Courier New" w:hAnsi="Courier New"/>
            <w:sz w:val="16"/>
            <w:szCs w:val="16"/>
          </w:rPr>
          <w:tab/>
          <w:tab/>
          <w:tab/>
          <w:tab/>
          <w:tab/>
          <w:tab/>
          <w:tab/>
          <w:tab/>
          <w:t>&lt;StUF:datum&gt;</w:t>
        </w:r>
      </w:ins>
      <w:r>
        <w:rPr>
          <w:rFonts w:ascii="Courier New" w:hAnsi="Courier New"/>
          <w:sz w:val="16"/>
          <w:szCs w:val="16"/>
          <w:rPrChange w:id="0" w:author="Onbekende auteur" w:date="2017-01-31T11:54:00Z"/>
        </w:rPr>
        <w:t>2005-06-01</w:t>
      </w:r>
      <w:ins w:id="686" w:author="Onbekende auteur" w:date="2017-01-31T11:56: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687" w:author="Onbekende auteur" w:date="2017-01-31T11:56:00Z">
        <w:r>
          <w:rPr>
            <w:rFonts w:ascii="Courier New" w:hAnsi="Courier New"/>
            <w:sz w:val="16"/>
            <w:szCs w:val="16"/>
          </w:rPr>
          <w:tab/>
          <w:tab/>
          <w:tab/>
          <w:tab/>
          <w:tab/>
          <w:tab/>
          <w:tab/>
        </w:r>
      </w:ins>
      <w:r>
        <w:rPr>
          <w:rFonts w:ascii="Courier New" w:hAnsi="Courier New"/>
          <w:sz w:val="16"/>
          <w:szCs w:val="16"/>
          <w:rPrChange w:id="0" w:author="Onbekende auteur" w:date="2017-01-31T11:54:00Z"/>
        </w:rPr>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694"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verwerkingssoort=”T”  </w:t>
      </w:r>
      <w:del w:id="696"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701"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710" w:author="Onbekende auteur" w:date="2017-01-31T11:57:00Z">
        <w:r>
          <w:rPr>
            <w:rFonts w:ascii="Courier New" w:hAnsi="Courier New"/>
            <w:sz w:val="16"/>
            <w:szCs w:val="16"/>
          </w:rPr>
          <w:tab/>
          <w:tab/>
          <w:tab/>
          <w:tab/>
          <w:tab/>
          <w:tab/>
          <w:tab/>
          <w:tab/>
          <w:t>&lt;StUF:datum&gt;</w:t>
        </w:r>
      </w:ins>
      <w:r>
        <w:rPr>
          <w:rFonts w:ascii="Courier New" w:hAnsi="Courier New"/>
          <w:sz w:val="16"/>
          <w:szCs w:val="16"/>
          <w:rPrChange w:id="0" w:author="Onbekende auteur" w:date="2017-01-31T11:54:00Z"/>
        </w:rPr>
        <w:t>2005-06-01</w:t>
      </w:r>
      <w:ins w:id="712" w:author="Onbekende auteur" w:date="2017-01-31T11:57: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713" w:author="Onbekende auteur" w:date="2017-01-31T11:57:00Z">
        <w:r>
          <w:rPr>
            <w:rFonts w:ascii="Courier New" w:hAnsi="Courier New"/>
            <w:sz w:val="16"/>
            <w:szCs w:val="16"/>
          </w:rPr>
          <w:tab/>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ab/>
        <w:t>&lt;StUF:eindRelatie</w:t>
      </w:r>
      <w:r>
        <w:rPr>
          <w:rFonts w:ascii="Courier New" w:hAnsi="Courier New"/>
          <w:sz w:val="16"/>
          <w:szCs w:val="16"/>
        </w:rPr>
        <w:t xml:space="preserve"> xsi:nil=”true”</w:t>
      </w:r>
      <w:del w:id="716" w:author="Onbekende auteur" w:date="2017-01-31T11:57: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 xml:space="preserve">/&gt; </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&lt;/toevoeging&gt;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Sa01&gt;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 [het oudste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 xml:space="preserve">&lt;toevoeging bg:entiteittype=”AOA” </w:t>
      </w:r>
      <w:del w:id="730"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&lt;StUF:indicatorOvername&gt;V&lt;/ 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739"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w:t>
      </w:r>
      <w:r>
        <w:rPr>
          <w:rFonts w:ascii="Courier New" w:hAnsi="Courier New"/>
          <w:sz w:val="16"/>
          <w:szCs w:val="16"/>
          <w:lang w:val="nl-NL" w:bidi="ar-SA"/>
          <w:rPrChange w:id="0" w:author="Onbekende auteur" w:date="2017-01-31T11:54:00Z"/>
        </w:rPr>
        <w:t>/toevoeging</w:t>
      </w:r>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&lt;toevoeging bg:entiteittype=”NPS” </w:t>
      </w:r>
      <w:del w:id="751"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functie=”update”&gt; [1: de oudste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756" w:author="Onbekende auteur" w:date="2017-01-31T12:04: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762"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verwerkingssoort=”T”  </w:t>
      </w:r>
      <w:del w:id="764" w:author="Onbekende auteur" w:date="2017-01-30T16:51: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&lt;voorvoegsel</w:t>
      </w:r>
      <w:del w:id="768" w:author="Onbekende auteur" w:date="2017-01-30T16:52:00Z">
        <w:r>
          <w:rPr>
            <w:rFonts w:ascii="Courier New" w:hAnsi="Courier New"/>
            <w:sz w:val="16"/>
            <w:szCs w:val="16"/>
          </w:rPr>
          <w:delText xml:space="preserve"> xsi:nil=”true”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772" w:author="Onbekende auteur" w:date="2017-01-31T11:57:00Z">
        <w:r>
          <w:rPr>
            <w:rFonts w:ascii="Courier New" w:hAnsi="Courier New"/>
            <w:sz w:val="16"/>
            <w:szCs w:val="16"/>
          </w:rPr>
          <w:tab/>
          <w:tab/>
          <w:tab/>
          <w:tab/>
          <w:tab/>
        </w:r>
      </w:ins>
      <w:ins w:id="773" w:author="Onbekende auteur" w:date="2017-01-31T11:58:00Z">
        <w:r>
          <w:rPr>
            <w:rFonts w:ascii="Courier New" w:hAnsi="Courier New"/>
            <w:sz w:val="16"/>
            <w:szCs w:val="16"/>
          </w:rPr>
          <w:t>&lt;StUF:datum&gt;</w:t>
        </w:r>
      </w:ins>
      <w:r>
        <w:rPr>
          <w:rFonts w:ascii="Courier New" w:hAnsi="Courier New"/>
          <w:sz w:val="16"/>
          <w:szCs w:val="16"/>
          <w:rPrChange w:id="0" w:author="Onbekende auteur" w:date="2017-01-31T11:54:00Z"/>
        </w:rPr>
        <w:t>1977-08-07</w:t>
      </w:r>
      <w:ins w:id="775" w:author="Onbekende auteur" w:date="2017-01-31T11:58: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776" w:author="Onbekende auteur" w:date="2017-01-31T11:58:00Z">
        <w:r>
          <w:rPr>
            <w:rFonts w:ascii="Courier New" w:hAnsi="Courier New"/>
            <w:sz w:val="16"/>
            <w:szCs w:val="16"/>
          </w:rPr>
          <w:tab/>
          <w:tab/>
          <w:tab/>
          <w:tab/>
        </w:r>
      </w:ins>
      <w:r>
        <w:rPr>
          <w:rFonts w:ascii="Courier New" w:hAnsi="Courier New"/>
          <w:sz w:val="16"/>
          <w:szCs w:val="16"/>
          <w:rPrChange w:id="0" w:author="Onbekende auteur" w:date="2017-01-31T11:54:00Z"/>
        </w:rPr>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781" w:author="Onbekende auteur" w:date="2017-01-31T11:59: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1977-08-07</w:t>
      </w:r>
      <w:ins w:id="783" w:author="Onbekende auteur" w:date="2017-01-31T11:59:00Z">
        <w:r>
          <w:rPr>
            <w:rFonts w:ascii="Courier New" w:hAnsi="Courier New"/>
            <w:sz w:val="16"/>
            <w:szCs w:val="16"/>
          </w:rPr>
          <w:t>&lt;/StUF:datum&gt;</w:t>
          <w:tab/>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786" w:author="Onbekende auteur" w:date="2017-01-31T11:59: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793" w:author="Onbekende auteur" w:date="2017-01-30T16:52: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verwerkingssoort=”T”  </w:t>
      </w:r>
      <w:del w:id="795" w:author="Onbekende auteur" w:date="2017-01-30T16:52: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 [123]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800" w:author="Onbekende auteur" w:date="2017-01-30T16:52: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810" w:author="Onbekende auteur" w:date="2017-01-31T11:59: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1977-07-08</w:t>
      </w:r>
      <w:ins w:id="812" w:author="Onbekende auteur" w:date="2017-01-31T11:59: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813" w:author="Onbekende auteur" w:date="2017-01-31T11:59:00Z">
        <w:r>
          <w:rPr>
            <w:rFonts w:ascii="Courier New" w:hAnsi="Courier New"/>
            <w:sz w:val="16"/>
            <w:szCs w:val="16"/>
          </w:rPr>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&lt;StUF:eindRelatie</w:t>
      </w:r>
      <w:r>
        <w:rPr>
          <w:rFonts w:ascii="Courier New" w:hAnsi="Courier New"/>
          <w:sz w:val="16"/>
          <w:szCs w:val="16"/>
        </w:rPr>
        <w:t xml:space="preserve"> xsi:nil=”true”</w:t>
      </w:r>
      <w:del w:id="816" w:author="Onbekende auteur" w:date="2017-01-31T11:59: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t>
      </w:r>
      <w:r>
        <w:rPr>
          <w:rFonts w:ascii="Courier New" w:hAnsi="Courier New"/>
          <w:sz w:val="16"/>
          <w:szCs w:val="16"/>
          <w:lang w:val="nl-NL" w:bidi="ar-SA"/>
          <w:rPrChange w:id="0" w:author="Onbekende auteur" w:date="2017-01-31T11:54:00Z"/>
        </w:rPr>
        <w:t>/toevoeging</w:t>
      </w:r>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 xml:space="preserve">&lt;toevoeging bg:entiteittype=”AOA” </w:t>
      </w:r>
      <w:del w:id="826" w:author="Onbekende auteur" w:date="2017-01-30T16:52:00Z">
        <w:r>
          <w:rPr>
            <w:rFonts w:ascii="Courier New" w:hAnsi="Courier New"/>
            <w:sz w:val="16"/>
            <w:szCs w:val="16"/>
          </w:rPr>
          <w:delText>StUF:</w:delText>
        </w:r>
      </w:del>
      <w:r>
        <w:rPr>
          <w:rFonts w:ascii="Courier New" w:hAnsi="Courier New"/>
          <w:sz w:val="16"/>
          <w:szCs w:val="16"/>
          <w:rPrChange w:id="0" w:author="Onbekende auteur" w:date="2017-01-31T11:54:00Z"/>
        </w:rPr>
        <w:t>functie=”update”&gt; [Toevoegkennisgeving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&lt;StUF:indicatorOvername&gt;V&lt;/</w:t>
      </w:r>
      <w:del w:id="831" w:author="Onbekende auteur" w:date="2017-01-31T12:04: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837" w:author="Onbekende auteur" w:date="2017-01-30T16:52:00Z">
        <w:r>
          <w:rPr>
            <w:rFonts w:ascii="Courier New" w:hAnsi="Courier New"/>
            <w:sz w:val="16"/>
            <w:szCs w:val="16"/>
          </w:rPr>
          <w:delText>StUF:</w:delText>
        </w:r>
      </w:del>
      <w:r>
        <w:rPr>
          <w:rFonts w:ascii="Courier New" w:hAnsi="Courier New"/>
          <w:sz w:val="16"/>
          <w:szCs w:val="16"/>
          <w:rPrChange w:id="0" w:author="Onbekende auteur" w:date="2017-01-31T11:54:00Z"/>
        </w:rPr>
        <w:t>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w:t>
      </w:r>
      <w:r>
        <w:rPr>
          <w:rFonts w:ascii="Courier New" w:hAnsi="Courier New"/>
          <w:sz w:val="16"/>
          <w:szCs w:val="16"/>
          <w:lang w:val="nl-NL" w:bidi="ar-SA"/>
          <w:rPrChange w:id="0" w:author="Onbekende auteur" w:date="2017-01-31T11:54:00Z"/>
        </w:rPr>
        <w:t>toevoeging</w:t>
      </w:r>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849" w:author="Onbekende auteur" w:date="2017-01-30T16:52:00Z">
        <w:r>
          <w:rPr>
            <w:rFonts w:ascii="Courier New" w:hAnsi="Courier New"/>
            <w:sz w:val="16"/>
            <w:szCs w:val="16"/>
          </w:rPr>
          <w:delText>StUF:</w:delText>
        </w:r>
      </w:del>
      <w:r>
        <w:rPr>
          <w:rFonts w:ascii="Courier New" w:hAnsi="Courier New"/>
          <w:sz w:val="16"/>
          <w:szCs w:val="16"/>
          <w:rPrChange w:id="0" w:author="Onbekende auteur" w:date="2017-01-31T11:54:00Z"/>
        </w:rPr>
        <w:t>functie=”update”&gt; [130, de foutief geregistreerde verhuizing naar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854" w:author="Onbekende auteur" w:date="2017-01-31T12:04: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860"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verwerkingssoort=”I”  </w:t>
      </w:r>
      <w:del w:id="862"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867"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verwerkingssoort=”R”  </w:t>
      </w:r>
      <w:del w:id="869"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874"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883" w:author="Onbekende auteur" w:date="2017-01-31T12:00: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1977-07-08</w:t>
      </w:r>
      <w:ins w:id="885" w:author="Onbekende auteur" w:date="2017-01-31T12:00: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886" w:author="Onbekende auteur" w:date="2017-01-31T12:00:00Z">
        <w:r>
          <w:rPr>
            <w:rFonts w:ascii="Courier New" w:hAnsi="Courier New"/>
            <w:sz w:val="16"/>
            <w:szCs w:val="16"/>
          </w:rPr>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889" w:author="Onbekende auteur" w:date="2017-01-31T12:00: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1999-11-08</w:t>
      </w:r>
      <w:ins w:id="891" w:author="Onbekende auteur" w:date="2017-01-31T12:00: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892" w:author="Onbekende auteur" w:date="2017-01-31T12:00:00Z">
        <w:r>
          <w:rPr>
            <w:rFonts w:ascii="Courier New" w:hAnsi="Courier New"/>
            <w:sz w:val="16"/>
            <w:szCs w:val="16"/>
          </w:rPr>
          <w:tab/>
          <w:tab/>
          <w:tab/>
          <w:tab/>
          <w:tab/>
          <w:tab/>
        </w:r>
      </w:ins>
      <w:r>
        <w:rPr>
          <w:rFonts w:ascii="Courier New" w:hAnsi="Courier New"/>
          <w:sz w:val="16"/>
          <w:szCs w:val="16"/>
          <w:rPrChange w:id="0" w:author="Onbekende auteur" w:date="2017-01-31T11:54:00Z"/>
        </w:rPr>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900"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verwerkingssoort=”I”  </w:t>
      </w:r>
      <w:del w:id="902"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907"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verwerkingssoort=”R”  </w:t>
      </w:r>
      <w:del w:id="909"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914"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923" w:author="Onbekende auteur" w:date="2017-01-31T12:00: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1999-11-08</w:t>
      </w:r>
      <w:ins w:id="925" w:author="Onbekende auteur" w:date="2017-01-31T12:01: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926" w:author="Onbekende auteur" w:date="2017-01-31T12:01:00Z">
        <w:r>
          <w:rPr>
            <w:rFonts w:ascii="Courier New" w:hAnsi="Courier New"/>
            <w:sz w:val="16"/>
            <w:szCs w:val="16"/>
          </w:rPr>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&lt;StUF:eindRelatie</w:t>
      </w:r>
      <w:r>
        <w:rPr>
          <w:rFonts w:ascii="Courier New" w:hAnsi="Courier New"/>
          <w:sz w:val="16"/>
          <w:szCs w:val="16"/>
        </w:rPr>
        <w:t xml:space="preserve"> xsi:nil=”true”</w:t>
      </w:r>
      <w:del w:id="929" w:author="Onbekende auteur" w:date="2017-01-31T12:01: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&lt;StUF:tijdstipRegistratie&gt;1999-11-12&lt;/StUF:tijdstipRegistratie&gt;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 xml:space="preserve">&lt;toevoeging bg:entiteittype=”AOA” </w:t>
      </w:r>
      <w:del w:id="938"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functie=”update”&gt; [Toevoegkennisgeving voor Vallestap 33]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&lt;StUF:indicatorOvername&gt;V&lt;/</w:t>
      </w:r>
      <w:del w:id="943" w:author="Onbekende auteur" w:date="2017-01-31T12:04: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949"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w:t>
      </w:r>
      <w:r>
        <w:rPr>
          <w:rFonts w:ascii="Courier New" w:hAnsi="Courier New"/>
          <w:sz w:val="16"/>
          <w:szCs w:val="16"/>
          <w:lang w:val="nl-NL" w:bidi="ar-SA"/>
          <w:rPrChange w:id="0" w:author="Onbekende auteur" w:date="2017-01-31T11:54:00Z"/>
        </w:rPr>
        <w:t>toevoeging</w:t>
      </w:r>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961" w:author="Onbekende auteur" w:date="2017-01-30T16:53:00Z">
        <w:r>
          <w:rPr>
            <w:rFonts w:ascii="Courier New" w:hAnsi="Courier New"/>
            <w:sz w:val="16"/>
            <w:szCs w:val="16"/>
          </w:rPr>
          <w:delText>StUF:</w:delText>
        </w:r>
      </w:del>
      <w:r>
        <w:rPr>
          <w:rFonts w:ascii="Courier New" w:hAnsi="Courier New"/>
          <w:sz w:val="16"/>
          <w:szCs w:val="16"/>
          <w:rPrChange w:id="0" w:author="Onbekende auteur" w:date="2017-01-31T11:54:00Z"/>
        </w:rPr>
        <w:t>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966" w:author="Onbekende auteur" w:date="2017-01-31T12:01: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972"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verwerkingssoort=”I”  </w:t>
      </w:r>
      <w:del w:id="974"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979"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verwerkingssoort=”R”  </w:t>
      </w:r>
      <w:del w:id="981"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986"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995" w:author="Onbekende auteur" w:date="2017-01-31T12:01: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1999-11-08</w:t>
      </w:r>
      <w:ins w:id="997" w:author="Onbekende auteur" w:date="2017-01-31T12:01: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998" w:author="Onbekende auteur" w:date="2017-01-31T12:01:00Z">
        <w:r>
          <w:rPr>
            <w:rFonts w:ascii="Courier New" w:hAnsi="Courier New"/>
            <w:sz w:val="16"/>
            <w:szCs w:val="16"/>
          </w:rPr>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r>
      <w:ins w:id="1001" w:author="Onbekende auteur" w:date="2017-01-30T16:54:00Z">
        <w:r>
          <w:rPr>
            <w:rFonts w:ascii="Courier New" w:hAnsi="Courier New"/>
            <w:sz w:val="16"/>
            <w:szCs w:val="16"/>
          </w:rPr>
          <w:tab/>
        </w:r>
      </w:ins>
      <w:r>
        <w:rPr>
          <w:rFonts w:ascii="Courier New" w:hAnsi="Courier New"/>
          <w:sz w:val="16"/>
          <w:szCs w:val="16"/>
          <w:rPrChange w:id="0" w:author="Onbekende auteur" w:date="2017-01-31T11:54:00Z"/>
        </w:rPr>
        <w:t>&lt;StUF:eindRelatie</w:t>
      </w:r>
      <w:r>
        <w:rPr>
          <w:rFonts w:ascii="Courier New" w:hAnsi="Courier New"/>
          <w:sz w:val="16"/>
          <w:szCs w:val="16"/>
        </w:rPr>
        <w:t xml:space="preserve"> xsi:nil=”true”</w:t>
      </w:r>
      <w:del w:id="1003" w:author="Onbekende auteur" w:date="2017-01-31T12:02: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r>
      <w:del w:id="1006" w:author="Onbekende auteur" w:date="2017-01-30T16:54:00Z">
        <w:r>
          <w:rPr>
            <w:rFonts w:ascii="Courier New" w:hAnsi="Courier New"/>
            <w:sz w:val="16"/>
            <w:szCs w:val="16"/>
          </w:rPr>
          <w:tab/>
        </w:r>
      </w:del>
      <w:r>
        <w:rPr>
          <w:rFonts w:ascii="Courier New" w:hAnsi="Courier New"/>
          <w:sz w:val="16"/>
          <w:szCs w:val="16"/>
          <w:rPrChange w:id="0" w:author="Onbekende auteur" w:date="2017-01-31T11:54:00Z"/>
        </w:rPr>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013"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verwerkingssoort=”I”  </w:t>
      </w:r>
      <w:del w:id="1015"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1020"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verwerkingssoort=”R”  </w:t>
      </w:r>
      <w:del w:id="1022"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1027" w:author="Onbekende auteur" w:date="2017-01-30T16:54: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36" w:author="Onbekende auteur" w:date="2017-01-31T12:02: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1999-11-08</w:t>
      </w:r>
      <w:ins w:id="1038" w:author="Onbekende auteur" w:date="2017-01-31T12:02: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39" w:author="Onbekende auteur" w:date="2017-01-31T12:02:00Z">
        <w:r>
          <w:rPr>
            <w:rFonts w:ascii="Courier New" w:hAnsi="Courier New"/>
            <w:sz w:val="16"/>
            <w:szCs w:val="16"/>
          </w:rPr>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&lt;StUF:eindRelatie</w:t>
      </w:r>
      <w:r>
        <w:rPr>
          <w:rFonts w:ascii="Courier New" w:hAnsi="Courier New"/>
          <w:sz w:val="16"/>
          <w:szCs w:val="16"/>
        </w:rPr>
        <w:t xml:space="preserve"> xsi:nil=”true”</w:t>
      </w:r>
      <w:del w:id="1042" w:author="Onbekende auteur" w:date="2017-01-31T12:02: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&lt;StUF:tijdstipRegistratie&gt;1999-12-08&lt;/StUF:tijdstipRegistratie&gt;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050" w:author="Onbekende auteur" w:date="2017-01-30T16:55:00Z">
        <w:r>
          <w:rPr>
            <w:rFonts w:ascii="Courier New" w:hAnsi="Courier New"/>
            <w:sz w:val="16"/>
            <w:szCs w:val="16"/>
          </w:rPr>
          <w:delText>StUF:</w:delText>
        </w:r>
      </w:del>
      <w:r>
        <w:rPr>
          <w:rFonts w:ascii="Courier New" w:hAnsi="Courier New"/>
          <w:sz w:val="16"/>
          <w:szCs w:val="16"/>
          <w:rPrChange w:id="0" w:author="Onbekende auteur" w:date="2017-01-31T11:54:00Z"/>
        </w:rPr>
        <w:t>functie=”update”&gt; [10, wijziging geslachtsnaam naar het foutieve van der Berg]</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1055" w:author="Onbekende auteur" w:date="2017-01-31T12:03: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061" w:author="Onbekende auteur" w:date="2017-01-30T16:55: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063" w:author="Onbekende auteur" w:date="2017-01-30T16:55: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&lt;voorvoegsel</w:t>
      </w:r>
      <w:del w:id="1067" w:author="Onbekende auteur" w:date="2017-01-30T16:55:00Z">
        <w:r>
          <w:rPr>
            <w:rFonts w:ascii="Courier New" w:hAnsi="Courier New"/>
            <w:sz w:val="16"/>
            <w:szCs w:val="16"/>
          </w:rPr>
          <w:delText xml:space="preserve"> xsi:nil=”true”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71" w:author="Onbekende auteur" w:date="2017-01-31T12:02: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1977-08-07</w:t>
      </w:r>
      <w:ins w:id="1073" w:author="Onbekende auteur" w:date="2017-01-31T12:02: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74" w:author="Onbekende auteur" w:date="2017-01-31T12:02: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77" w:author="Onbekende auteur" w:date="2017-01-31T12:02: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079" w:author="Onbekende auteur" w:date="2017-01-31T12:03: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80" w:author="Onbekende auteur" w:date="2017-01-31T12:03:00Z">
        <w:r>
          <w:rPr>
            <w:rFonts w:ascii="Courier New" w:hAnsi="Courier New"/>
            <w:sz w:val="16"/>
            <w:szCs w:val="16"/>
          </w:rPr>
          <w:tab/>
          <w:tab/>
          <w:tab/>
          <w:tab/>
          <w:tab/>
        </w:r>
      </w:ins>
      <w:r>
        <w:rPr>
          <w:rFonts w:ascii="Courier New" w:hAnsi="Courier New"/>
          <w:sz w:val="16"/>
          <w:szCs w:val="16"/>
          <w:rPrChange w:id="0" w:author="Onbekende auteur" w:date="2017-01-31T11:54:00Z"/>
        </w:rPr>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087" w:author="Onbekende auteur" w:date="2017-01-30T16:55: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089" w:author="Onbekende auteur" w:date="2017-01-30T16:55: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95" w:author="Onbekende auteur" w:date="2017-01-31T12:03: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097" w:author="Onbekende auteur" w:date="2017-01-31T12:03: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098" w:author="Onbekende auteur" w:date="2017-01-31T12:03: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101" w:author="Onbekende auteur" w:date="2017-01-31T12:03: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&lt;StUF:tijdstipRegistratie&gt;2001-09-10&lt;/StUF:tijdstipRegistratie&gt;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108" w:author="Onbekende auteur" w:date="2017-01-30T16:55:00Z">
        <w:r>
          <w:rPr>
            <w:rFonts w:ascii="Courier New" w:hAnsi="Courier New"/>
            <w:sz w:val="16"/>
            <w:szCs w:val="16"/>
          </w:rPr>
          <w:delText>StUF:</w:delText>
        </w:r>
      </w:del>
      <w:r>
        <w:rPr>
          <w:rFonts w:ascii="Courier New" w:hAnsi="Courier New"/>
          <w:sz w:val="16"/>
          <w:szCs w:val="16"/>
          <w:rPrChange w:id="0" w:author="Onbekende auteur" w:date="2017-01-31T11:54:00Z"/>
        </w:rPr>
        <w:t>functie=”update”&gt; [20, Correctie voorvoegsel]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w:t>
      </w:r>
      <w:ins w:id="1112" w:author="Onbekende auteur" w:date="2017-01-30T16:55:00Z">
        <w:r>
          <w:rPr>
            <w:rFonts w:ascii="Courier New" w:hAnsi="Courier New"/>
            <w:sz w:val="16"/>
            <w:szCs w:val="16"/>
          </w:rPr>
          <w:t>U</w:t>
        </w:r>
      </w:ins>
      <w:r>
        <w:rPr>
          <w:rFonts w:ascii="Courier New" w:hAnsi="Courier New"/>
          <w:sz w:val="16"/>
          <w:szCs w:val="16"/>
          <w:rPrChange w:id="0" w:author="Onbekende auteur" w:date="2017-01-31T11:54:00Z"/>
        </w:rPr>
        <w:t>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r>
      <w:del w:id="1115" w:author="Onbekende auteur" w:date="2017-01-30T16:56:00Z">
        <w:r>
          <w:rPr>
            <w:rFonts w:ascii="Courier New" w:hAnsi="Courier New"/>
            <w:sz w:val="16"/>
            <w:szCs w:val="16"/>
          </w:rPr>
          <w:tab/>
        </w:r>
      </w:del>
      <w:r>
        <w:rPr>
          <w:rFonts w:ascii="Courier New" w:hAnsi="Courier New"/>
          <w:sz w:val="16"/>
          <w:szCs w:val="16"/>
          <w:rPrChange w:id="0" w:author="Onbekende auteur" w:date="2017-01-31T11:54:00Z"/>
        </w:rPr>
        <w:t>&lt;StUF:indicatorOvername&gt;V&lt;/</w:t>
      </w:r>
      <w:del w:id="1117" w:author="Onbekende auteur" w:date="2017-01-31T12:03: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123" w:author="Onbekende auteur" w:date="2017-01-30T16:56: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125" w:author="Onbekende auteur" w:date="2017-01-30T16:56: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130" w:author="Onbekende auteur" w:date="2017-01-31T12:05: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132" w:author="Onbekende auteur" w:date="2017-01-31T12:05: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133" w:author="Onbekende auteur" w:date="2017-01-31T12:05: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136" w:author="Onbekende auteur" w:date="2017-01-31T12:05: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143" w:author="Onbekende auteur" w:date="2017-01-30T16:56: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145" w:author="Onbekende auteur" w:date="2017-01-30T16:56: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150" w:author="Onbekende auteur" w:date="2017-01-31T12:05: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152" w:author="Onbekende auteur" w:date="2017-01-31T12:05: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153" w:author="Onbekende auteur" w:date="2017-01-31T12:05: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156" w:author="Onbekende auteur" w:date="2017-01-31T12:06: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&lt;StUF:tijdstipRegistratie&gt;2001-11-02&lt;/StUF:tijdstipRegistratie&gt;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163" w:author="Onbekende auteur" w:date="2017-01-30T16:56:00Z">
        <w:r>
          <w:rPr>
            <w:rFonts w:ascii="Courier New" w:hAnsi="Courier New"/>
            <w:sz w:val="16"/>
            <w:szCs w:val="16"/>
          </w:rPr>
          <w:delText>StUF:</w:delText>
        </w:r>
      </w:del>
      <w:r>
        <w:rPr>
          <w:rFonts w:ascii="Courier New" w:hAnsi="Courier New"/>
          <w:sz w:val="16"/>
          <w:szCs w:val="16"/>
          <w:rPrChange w:id="0" w:author="Onbekende auteur" w:date="2017-01-31T11:54:00Z"/>
        </w:rPr>
        <w:t>functie=”update”&gt; [30, Correctie geslachtsnaam]</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1168" w:author="Onbekende auteur" w:date="2017-01-31T12:06: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174"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176" w:author="Onbekende auteur" w:date="2017-01-31T12:06:00Z">
        <w:r>
          <w:rPr>
            <w:rFonts w:ascii="Courier New" w:hAnsi="Courier New"/>
            <w:sz w:val="16"/>
            <w:szCs w:val="16"/>
          </w:rPr>
          <w:delText xml:space="preserve"> </w:delText>
        </w:r>
      </w:del>
      <w:del w:id="1177"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182" w:author="Onbekende auteur" w:date="2017-01-31T12:06: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184" w:author="Onbekende auteur" w:date="2017-01-31T12:06: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185" w:author="Onbekende auteur" w:date="2017-01-31T12:06: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188" w:author="Onbekende auteur" w:date="2017-01-31T12:06: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195"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197" w:author="Onbekende auteur" w:date="2017-01-31T12:06:00Z">
        <w:r>
          <w:rPr>
            <w:rFonts w:ascii="Courier New" w:hAnsi="Courier New"/>
            <w:sz w:val="16"/>
            <w:szCs w:val="16"/>
          </w:rPr>
          <w:delText xml:space="preserve"> </w:delText>
        </w:r>
      </w:del>
      <w:del w:id="1198"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03" w:author="Onbekende auteur" w:date="2017-01-31T12:06: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205" w:author="Onbekende auteur" w:date="2017-01-31T12:06: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06" w:author="Onbekende auteur" w:date="2017-01-31T12:06:00Z">
        <w:r>
          <w:rPr>
            <w:rFonts w:ascii="Courier New" w:hAnsi="Courier New"/>
            <w:sz w:val="16"/>
            <w:szCs w:val="16"/>
          </w:rPr>
          <w:tab/>
        </w:r>
      </w:ins>
      <w:ins w:id="1207" w:author="Onbekende auteur" w:date="2017-01-31T12:07:00Z">
        <w:r>
          <w:rPr>
            <w:rFonts w:ascii="Courier New" w:hAnsi="Courier New"/>
            <w:sz w:val="16"/>
            <w:szCs w:val="16"/>
          </w:rPr>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del w:id="1210" w:author="Onbekende auteur" w:date="2017-01-30T16:57:00Z">
        <w:r>
          <w:rPr>
            <w:rFonts w:ascii="Courier New" w:hAnsi="Courier New"/>
            <w:sz w:val="16"/>
            <w:szCs w:val="16"/>
          </w:rPr>
          <w:delText xml:space="preserve"> xsi:nil=”true”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&lt;StUF:tijdstipRegistratie&gt;2001-12-06&lt;/StUF:tijdstipRegistratie&gt;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217"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functie=”update”&gt; [35 en 40, Correctie beginGeldigheid]</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1222" w:author="Onbekende auteur" w:date="2017-01-31T12:07: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228"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230" w:author="Onbekende auteur" w:date="2017-01-31T12:07:00Z">
        <w:r>
          <w:rPr>
            <w:rFonts w:ascii="Courier New" w:hAnsi="Courier New"/>
            <w:sz w:val="16"/>
            <w:szCs w:val="16"/>
          </w:rPr>
          <w:delText xml:space="preserve"> </w:delText>
        </w:r>
      </w:del>
      <w:del w:id="1231"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37" w:author="Onbekende auteur" w:date="2017-01-31T12:07: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239" w:author="Onbekende auteur" w:date="2017-01-31T12:07: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40" w:author="Onbekende auteur" w:date="2017-01-31T12:07: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243" w:author="Onbekende auteur" w:date="2017-01-31T12:07: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250"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252" w:author="Onbekende auteur" w:date="2017-01-31T12:07:00Z">
        <w:r>
          <w:rPr>
            <w:rFonts w:ascii="Courier New" w:hAnsi="Courier New"/>
            <w:sz w:val="16"/>
            <w:szCs w:val="16"/>
          </w:rPr>
          <w:delText xml:space="preserve"> </w:delText>
        </w:r>
      </w:del>
      <w:del w:id="1253" w:author="Onbekende auteur" w:date="2017-01-30T16:57: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59" w:author="Onbekende auteur" w:date="2017-01-31T12:07: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2001-09-03</w:t>
      </w:r>
      <w:ins w:id="1261" w:author="Onbekende auteur" w:date="2017-01-31T12:07: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62" w:author="Onbekende auteur" w:date="2017-01-31T12:08: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265" w:author="Onbekende auteur" w:date="2017-01-31T12:08: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&lt;StUF:tijdstipRegistratie&gt;2002-10-07&lt;/StUF:tijdstipRegistratie&gt;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272"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functie=”update”&gt;[50, wijziging burgerlijke staat]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1277" w:author="Onbekende auteur" w:date="2017-01-31T12:08: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283"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285" w:author="Onbekende auteur" w:date="2017-01-31T12:08:00Z">
        <w:r>
          <w:rPr>
            <w:rFonts w:ascii="Courier New" w:hAnsi="Courier New"/>
            <w:sz w:val="16"/>
            <w:szCs w:val="16"/>
          </w:rPr>
          <w:delText xml:space="preserve"> </w:delText>
        </w:r>
      </w:del>
      <w:del w:id="1286"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91" w:author="Onbekende auteur" w:date="2017-01-31T12:08: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2001-09-03</w:t>
      </w:r>
      <w:ins w:id="1293" w:author="Onbekende auteur" w:date="2017-01-31T12:08: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94" w:author="Onbekende auteur" w:date="2017-01-31T12:08: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297" w:author="Onbekende auteur" w:date="2017-01-31T12:08: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2005-04-23</w:t>
      </w:r>
      <w:ins w:id="1299" w:author="Onbekende auteur" w:date="2017-01-31T12:08: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300" w:author="Onbekende auteur" w:date="2017-01-31T12:08:00Z">
        <w:r>
          <w:rPr>
            <w:rFonts w:ascii="Courier New" w:hAnsi="Courier New"/>
            <w:sz w:val="16"/>
            <w:szCs w:val="16"/>
          </w:rPr>
          <w:tab/>
          <w:tab/>
          <w:tab/>
          <w:tab/>
          <w:tab/>
        </w:r>
      </w:ins>
      <w:r>
        <w:rPr>
          <w:rFonts w:ascii="Courier New" w:hAnsi="Courier New"/>
          <w:sz w:val="16"/>
          <w:szCs w:val="16"/>
          <w:rPrChange w:id="0" w:author="Onbekende auteur" w:date="2017-01-31T11:54:00Z"/>
        </w:rPr>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307"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309" w:author="Onbekende auteur" w:date="2017-01-31T12:09:00Z">
        <w:r>
          <w:rPr>
            <w:rFonts w:ascii="Courier New" w:hAnsi="Courier New"/>
            <w:sz w:val="16"/>
            <w:szCs w:val="16"/>
          </w:rPr>
          <w:delText xml:space="preserve"> </w:delText>
        </w:r>
      </w:del>
      <w:del w:id="1310"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315" w:author="Onbekende auteur" w:date="2017-01-31T12:09: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2005-04-23</w:t>
      </w:r>
      <w:ins w:id="1317" w:author="Onbekende auteur" w:date="2017-01-31T12:09:00Z">
        <w:r>
          <w:rPr>
            <w:rFonts w:ascii="Courier New" w:hAnsi="Courier New"/>
            <w:sz w:val="16"/>
            <w:szCs w:val="16"/>
          </w:rPr>
          <w:t>&lt;/StUF:datum&gt;</w:t>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320" w:author="Onbekende auteur" w:date="2017-01-31T12:09: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&lt;StUF:tijdstipRegistratie&gt;2005-04-25&lt;/StUF:tijdstipRegistratie&gt;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 xml:space="preserve">&lt;toevoeging bg:entiteittype=”AOA” </w:t>
      </w:r>
      <w:del w:id="1328"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functie=”update”&gt; [Toevoegen adres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&lt;StUF:indicatorOvername&gt;V&lt;/</w:t>
      </w:r>
      <w:del w:id="1333" w:author="Onbekende auteur" w:date="2017-01-31T12:09: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1339"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Lk01&gt;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351"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functie=”update”&gt; [170, Verhuizing naar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1356" w:author="Onbekende auteur" w:date="2017-01-31T12:09: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362"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verwerkingssoort=”I” </w:t>
      </w:r>
      <w:del w:id="1364" w:author="Onbekende auteur" w:date="2017-01-31T12:09:00Z">
        <w:r>
          <w:rPr>
            <w:rFonts w:ascii="Courier New" w:hAnsi="Courier New"/>
            <w:sz w:val="16"/>
            <w:szCs w:val="16"/>
          </w:rPr>
          <w:delText xml:space="preserve"> </w:delText>
        </w:r>
      </w:del>
      <w:del w:id="1365"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1370"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verwerkingssoort=”R”  </w:t>
      </w:r>
      <w:del w:id="1372" w:author="Onbekende auteur" w:date="2017-01-30T16:58: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1377"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386" w:author="Onbekende auteur" w:date="2017-01-31T12:10: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1999-11-08</w:t>
      </w:r>
      <w:ins w:id="1388" w:author="Onbekende auteur" w:date="2017-01-31T12:10: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389" w:author="Onbekende auteur" w:date="2017-01-31T12:10:00Z">
        <w:r>
          <w:rPr>
            <w:rFonts w:ascii="Courier New" w:hAnsi="Courier New"/>
            <w:sz w:val="16"/>
            <w:szCs w:val="16"/>
          </w:rPr>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392" w:author="Onbekende auteur" w:date="2017-01-31T12:10: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2005-06-01</w:t>
      </w:r>
      <w:ins w:id="1394" w:author="Onbekende auteur" w:date="2017-01-31T12:10: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395" w:author="Onbekende auteur" w:date="2017-01-31T12:10:00Z">
        <w:r>
          <w:rPr>
            <w:rFonts w:ascii="Courier New" w:hAnsi="Courier New"/>
            <w:sz w:val="16"/>
            <w:szCs w:val="16"/>
          </w:rPr>
          <w:tab/>
          <w:tab/>
          <w:tab/>
          <w:tab/>
          <w:tab/>
          <w:tab/>
        </w:r>
      </w:ins>
      <w:r>
        <w:rPr>
          <w:rFonts w:ascii="Courier New" w:hAnsi="Courier New"/>
          <w:sz w:val="16"/>
          <w:szCs w:val="16"/>
          <w:rPrChange w:id="0" w:author="Onbekende auteur" w:date="2017-01-31T11:54:00Z"/>
        </w:rPr>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403"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verwerkingssoort=”I” </w:t>
      </w:r>
      <w:del w:id="1405" w:author="Onbekende auteur" w:date="2017-01-31T12:10:00Z">
        <w:r>
          <w:rPr>
            <w:rFonts w:ascii="Courier New" w:hAnsi="Courier New"/>
            <w:sz w:val="16"/>
            <w:szCs w:val="16"/>
          </w:rPr>
          <w:delText xml:space="preserve"> </w:delText>
        </w:r>
      </w:del>
      <w:del w:id="1406"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 bg:entiteittype=”</w:t>
      </w:r>
      <w:r>
        <w:rPr>
          <w:rFonts w:ascii="Courier New" w:hAnsi="Courier New"/>
          <w:sz w:val="16"/>
          <w:szCs w:val="16"/>
          <w:lang w:val="nl-NL" w:bidi="ar-SA"/>
          <w:rPrChange w:id="0" w:author="Onbekende auteur" w:date="2017-01-31T11:54:00Z"/>
        </w:rPr>
        <w:t>NPSAOA</w:t>
      </w:r>
      <w:r>
        <w:rPr>
          <w:rFonts w:ascii="Courier New" w:hAnsi="Courier New"/>
          <w:sz w:val="16"/>
          <w:szCs w:val="16"/>
          <w:rPrChange w:id="0" w:author="Onbekende auteur" w:date="2017-01-31T11:54:00Z"/>
        </w:rPr>
        <w:t xml:space="preserve">VBL” </w:t>
      </w:r>
      <w:del w:id="1411"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verwerkingssoort=”R”  </w:t>
      </w:r>
      <w:del w:id="1413"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 bg:entiteittype=”</w:t>
      </w:r>
      <w:r>
        <w:rPr>
          <w:rFonts w:ascii="Courier New" w:hAnsi="Courier New"/>
          <w:sz w:val="16"/>
          <w:szCs w:val="16"/>
          <w:lang w:val="nl-NL" w:bidi="ar-SA"/>
          <w:rPrChange w:id="0" w:author="Onbekende auteur" w:date="2017-01-31T11:54:00Z"/>
        </w:rPr>
        <w:t>AOA</w:t>
      </w:r>
      <w:r>
        <w:rPr>
          <w:rFonts w:ascii="Courier New" w:hAnsi="Courier New"/>
          <w:sz w:val="16"/>
          <w:szCs w:val="16"/>
          <w:rPrChange w:id="0" w:author="Onbekende auteur" w:date="2017-01-31T11:54:00Z"/>
        </w:rPr>
        <w:t xml:space="preserve">” </w:t>
      </w:r>
      <w:del w:id="1418"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27" w:author="Onbekende auteur" w:date="2017-01-31T12:10:00Z">
        <w:r>
          <w:rPr>
            <w:rFonts w:ascii="Courier New" w:hAnsi="Courier New"/>
            <w:sz w:val="16"/>
            <w:szCs w:val="16"/>
          </w:rPr>
          <w:tab/>
          <w:tab/>
          <w:tab/>
          <w:tab/>
          <w:tab/>
          <w:tab/>
          <w:tab/>
          <w:t>&lt;StUF:datum&gt;</w:t>
        </w:r>
      </w:ins>
      <w:r>
        <w:rPr>
          <w:rFonts w:ascii="Courier New" w:hAnsi="Courier New"/>
          <w:sz w:val="16"/>
          <w:szCs w:val="16"/>
          <w:rPrChange w:id="0" w:author="Onbekende auteur" w:date="2017-01-31T11:54:00Z"/>
        </w:rPr>
        <w:t>2005-06-01</w:t>
      </w:r>
      <w:ins w:id="1429" w:author="Onbekende auteur" w:date="2017-01-31T12:10: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30" w:author="Onbekende auteur" w:date="2017-01-31T12:11:00Z">
        <w:r>
          <w:rPr>
            <w:rFonts w:ascii="Courier New" w:hAnsi="Courier New"/>
            <w:sz w:val="16"/>
            <w:szCs w:val="16"/>
          </w:rPr>
          <w:tab/>
          <w:tab/>
          <w:tab/>
          <w:tab/>
          <w:tab/>
          <w:tab/>
        </w:r>
      </w:ins>
      <w:r>
        <w:rPr>
          <w:rFonts w:ascii="Courier New" w:hAnsi="Courier New"/>
          <w:sz w:val="16"/>
          <w:szCs w:val="16"/>
          <w:rPrChange w:id="0" w:author="Onbekende auteur" w:date="2017-01-31T11:54:00Z"/>
        </w:rPr>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ab/>
        <w:t>&lt;StUF:eindRelatie</w:t>
      </w:r>
      <w:r>
        <w:rPr>
          <w:rFonts w:ascii="Courier New" w:hAnsi="Courier New"/>
          <w:sz w:val="16"/>
          <w:szCs w:val="16"/>
        </w:rPr>
        <w:t xml:space="preserve"> xsi:nil=”true”</w:t>
      </w:r>
      <w:del w:id="1433" w:author="Onbekende auteur" w:date="2017-01-31T12:11: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441"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functie=”update”&gt; [60, naamswijziging naar van den Broek]</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1446" w:author="Onbekende auteur" w:date="2017-01-31T12:11: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452"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454" w:author="Onbekende auteur" w:date="2017-01-31T12:11:00Z">
        <w:r>
          <w:rPr>
            <w:rFonts w:ascii="Courier New" w:hAnsi="Courier New"/>
            <w:sz w:val="16"/>
            <w:szCs w:val="16"/>
          </w:rPr>
          <w:delText xml:space="preserve"> </w:delText>
        </w:r>
      </w:del>
      <w:del w:id="1455" w:author="Onbekende auteur" w:date="2017-01-30T16:59: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60" w:author="Onbekende auteur" w:date="2017-01-31T12:11: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2001-09-03</w:t>
      </w:r>
      <w:ins w:id="1462" w:author="Onbekende auteur" w:date="2017-01-31T12:11: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63" w:author="Onbekende auteur" w:date="2017-01-31T12:11: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66" w:author="Onbekende auteur" w:date="2017-01-31T12:11: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2008-03-01</w:t>
      </w:r>
      <w:ins w:id="1468" w:author="Onbekende auteur" w:date="2017-01-31T12:11: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69" w:author="Onbekende auteur" w:date="2017-01-31T12:12:00Z">
        <w:r>
          <w:rPr>
            <w:rFonts w:ascii="Courier New" w:hAnsi="Courier New"/>
            <w:sz w:val="16"/>
            <w:szCs w:val="16"/>
          </w:rPr>
          <w:tab/>
          <w:tab/>
          <w:tab/>
          <w:tab/>
          <w:tab/>
        </w:r>
      </w:ins>
      <w:r>
        <w:rPr>
          <w:rFonts w:ascii="Courier New" w:hAnsi="Courier New"/>
          <w:sz w:val="16"/>
          <w:szCs w:val="16"/>
          <w:rPrChange w:id="0" w:author="Onbekende auteur" w:date="2017-01-31T11:54:00Z"/>
        </w:rPr>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476" w:author="Onbekende auteur" w:date="2017-01-30T17:00: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478" w:author="Onbekende auteur" w:date="2017-01-31T12:12:00Z">
        <w:r>
          <w:rPr>
            <w:rFonts w:ascii="Courier New" w:hAnsi="Courier New"/>
            <w:sz w:val="16"/>
            <w:szCs w:val="16"/>
          </w:rPr>
          <w:delText xml:space="preserve"> </w:delText>
        </w:r>
      </w:del>
      <w:del w:id="1479" w:author="Onbekende auteur" w:date="2017-01-30T17:00: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84" w:author="Onbekende auteur" w:date="2017-01-31T12:12: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2008-03-01</w:t>
      </w:r>
      <w:ins w:id="1486" w:author="Onbekende auteur" w:date="2017-01-31T12:12: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487" w:author="Onbekende auteur" w:date="2017-01-31T12:12: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w:t>
      </w:r>
      <w:r>
        <w:rPr>
          <w:rFonts w:ascii="Courier New" w:hAnsi="Courier New"/>
          <w:sz w:val="16"/>
          <w:szCs w:val="16"/>
        </w:rPr>
        <w:t xml:space="preserve"> xsi:nil=”true”</w:t>
      </w:r>
      <w:del w:id="1490" w:author="Onbekende auteur" w:date="2017-01-31T12:12:00Z">
        <w:r>
          <w:rPr>
            <w:rFonts w:ascii="Courier New" w:hAnsi="Courier New"/>
            <w:sz w:val="16"/>
            <w:szCs w:val="16"/>
          </w:rPr>
          <w:delText xml:space="preserve"> StUF:noValue=”geenWaarde”</w:delText>
        </w:r>
      </w:del>
      <w:r>
        <w:rPr>
          <w:rFonts w:ascii="Courier New" w:hAnsi="Courier New"/>
          <w:sz w:val="16"/>
          <w:szCs w:val="16"/>
          <w:rPrChange w:id="0" w:author="Onbekende auteur" w:date="2017-01-31T11:54:00Z"/>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 xml:space="preserve">&lt;wijziging bg:entiteittype=”NPS” </w:t>
      </w:r>
      <w:del w:id="1497" w:author="Onbekende auteur" w:date="2017-01-30T17:00:00Z">
        <w:r>
          <w:rPr>
            <w:rFonts w:ascii="Courier New" w:hAnsi="Courier New"/>
            <w:sz w:val="16"/>
            <w:szCs w:val="16"/>
          </w:rPr>
          <w:delText>StUF:</w:delText>
        </w:r>
      </w:del>
      <w:r>
        <w:rPr>
          <w:rFonts w:ascii="Courier New" w:hAnsi="Courier New"/>
          <w:sz w:val="16"/>
          <w:szCs w:val="16"/>
          <w:rPrChange w:id="0" w:author="Onbekende auteur" w:date="2017-01-31T11:54:00Z"/>
        </w:rPr>
        <w:t>functie=”update”&gt; [70 en 80, Tussenvoegen geslachtsnaam Werff]</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&lt;StUF:indicatorOvername&gt;V&lt;/</w:t>
      </w:r>
      <w:del w:id="1502" w:author="Onbekende auteur" w:date="2017-01-31T12:12:00Z">
        <w:r>
          <w:rPr>
            <w:rFonts w:ascii="Courier New" w:hAnsi="Courier New"/>
            <w:sz w:val="16"/>
            <w:szCs w:val="16"/>
          </w:rPr>
          <w:delText xml:space="preserve"> </w:delText>
        </w:r>
      </w:del>
      <w:r>
        <w:rPr>
          <w:rFonts w:ascii="Courier New" w:hAnsi="Courier New"/>
          <w:sz w:val="16"/>
          <w:szCs w:val="16"/>
          <w:rPrChange w:id="0" w:author="Onbekende auteur" w:date="2017-01-31T11:54:00Z"/>
        </w:rPr>
        <w: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508" w:author="Onbekende auteur" w:date="2017-01-30T17:00: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510" w:author="Onbekende auteur" w:date="2017-01-31T12:12:00Z">
        <w:r>
          <w:rPr>
            <w:rFonts w:ascii="Courier New" w:hAnsi="Courier New"/>
            <w:sz w:val="16"/>
            <w:szCs w:val="16"/>
          </w:rPr>
          <w:delText xml:space="preserve"> </w:delText>
        </w:r>
      </w:del>
      <w:del w:id="1511" w:author="Onbekende auteur" w:date="2017-01-30T17:00: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16" w:author="Onbekende auteur" w:date="2017-01-31T12:12: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2001-09-05</w:t>
      </w:r>
      <w:ins w:id="1518" w:author="Onbekende auteur" w:date="2017-01-31T12:12: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19" w:author="Onbekende auteur" w:date="2017-01-31T12:12: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22" w:author="Onbekende auteur" w:date="2017-01-31T12:13: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2008-03-01</w:t>
      </w:r>
      <w:ins w:id="1524" w:author="Onbekende auteur" w:date="2017-01-31T12:13: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25" w:author="Onbekende auteur" w:date="2017-01-31T12:13:00Z">
        <w:r>
          <w:rPr>
            <w:rFonts w:ascii="Courier New" w:hAnsi="Courier New"/>
            <w:sz w:val="16"/>
            <w:szCs w:val="16"/>
          </w:rPr>
          <w:tab/>
          <w:tab/>
          <w:tab/>
          <w:tab/>
          <w:tab/>
        </w:r>
      </w:ins>
      <w:r>
        <w:rPr>
          <w:rFonts w:ascii="Courier New" w:hAnsi="Courier New"/>
          <w:sz w:val="16"/>
          <w:szCs w:val="16"/>
          <w:rPrChange w:id="0" w:author="Onbekende auteur" w:date="2017-01-31T11:54:00Z"/>
        </w:rPr>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 bg:entiteittype=”</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 xml:space="preserve">” </w:t>
      </w:r>
      <w:del w:id="1532" w:author="Onbekende auteur" w:date="2017-01-30T17:00:00Z">
        <w:r>
          <w:rPr>
            <w:rFonts w:ascii="Courier New" w:hAnsi="Courier New"/>
            <w:sz w:val="16"/>
            <w:szCs w:val="16"/>
          </w:rPr>
          <w:delText>StUF:</w:delText>
        </w:r>
      </w:del>
      <w:r>
        <w:rPr>
          <w:rFonts w:ascii="Courier New" w:hAnsi="Courier New"/>
          <w:sz w:val="16"/>
          <w:szCs w:val="16"/>
          <w:rPrChange w:id="0" w:author="Onbekende auteur" w:date="2017-01-31T11:54:00Z"/>
        </w:rPr>
        <w:t xml:space="preserve">verwerkingssoort=”W” </w:t>
      </w:r>
      <w:del w:id="1534" w:author="Onbekende auteur" w:date="2017-01-31T12:13:00Z">
        <w:r>
          <w:rPr>
            <w:rFonts w:ascii="Courier New" w:hAnsi="Courier New"/>
            <w:sz w:val="16"/>
            <w:szCs w:val="16"/>
          </w:rPr>
          <w:delText xml:space="preserve"> </w:delText>
        </w:r>
      </w:del>
      <w:del w:id="1535" w:author="Onbekende auteur" w:date="2017-01-30T17:00:00Z">
        <w:r>
          <w:rPr>
            <w:rFonts w:ascii="Courier New" w:hAnsi="Courier New"/>
            <w:sz w:val="16"/>
            <w:szCs w:val="16"/>
          </w:rPr>
          <w:delText>StUF:</w:delText>
        </w:r>
      </w:del>
      <w:r>
        <w:rPr>
          <w:rFonts w:ascii="Courier New" w:hAnsi="Courier New"/>
          <w:sz w:val="16"/>
          <w:szCs w:val="16"/>
          <w:rPrChange w:id="0" w:author="Onbekende auteur" w:date="2017-01-31T11:54:00Z"/>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&lt;geslachtsnaam&gt;Werff&lt;/geslachtsnaam&gt;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40" w:author="Onbekende auteur" w:date="2017-01-31T12:13: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2007-04-01</w:t>
      </w:r>
      <w:ins w:id="1542" w:author="Onbekende auteur" w:date="2017-01-31T12:13: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43" w:author="Onbekende auteur" w:date="2017-01-31T12:13:00Z">
        <w:r>
          <w:rPr>
            <w:rFonts w:ascii="Courier New" w:hAnsi="Courier New"/>
            <w:sz w:val="16"/>
            <w:szCs w:val="16"/>
          </w:rPr>
          <w:tab/>
          <w:tab/>
          <w:tab/>
          <w:tab/>
          <w:tab/>
        </w:r>
      </w:ins>
      <w:r>
        <w:rPr>
          <w:rFonts w:ascii="Courier New" w:hAnsi="Courier New"/>
          <w:sz w:val="16"/>
          <w:szCs w:val="16"/>
          <w:rPrChange w:id="0" w:author="Onbekende auteur" w:date="2017-01-31T11:54:00Z"/>
        </w:rPr>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46" w:author="Onbekende auteur" w:date="2017-01-31T12:13:00Z">
        <w:r>
          <w:rPr>
            <w:rFonts w:ascii="Courier New" w:hAnsi="Courier New"/>
            <w:sz w:val="16"/>
            <w:szCs w:val="16"/>
          </w:rPr>
          <w:tab/>
          <w:tab/>
          <w:tab/>
          <w:tab/>
          <w:tab/>
          <w:tab/>
          <w:t>&lt;StUF:datum&gt;</w:t>
        </w:r>
      </w:ins>
      <w:r>
        <w:rPr>
          <w:rFonts w:ascii="Courier New" w:hAnsi="Courier New"/>
          <w:sz w:val="16"/>
          <w:szCs w:val="16"/>
          <w:rPrChange w:id="0" w:author="Onbekende auteur" w:date="2017-01-31T11:54:00Z"/>
        </w:rPr>
        <w:t>2008-03-01</w:t>
      </w:r>
      <w:ins w:id="1548" w:author="Onbekende auteur" w:date="2017-01-31T12:13:00Z">
        <w:r>
          <w:rPr>
            <w:rFonts w:ascii="Courier New" w:hAnsi="Courier New"/>
            <w:sz w:val="16"/>
            <w:szCs w:val="16"/>
          </w:rPr>
          <w:t>&lt;/StUF:datum&gt;</w:t>
        </w:r>
      </w:ins>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ins w:id="1549" w:author="Onbekende auteur" w:date="2017-01-31T12:13:00Z">
        <w:r>
          <w:rPr>
            <w:rFonts w:ascii="Courier New" w:hAnsi="Courier New"/>
            <w:sz w:val="16"/>
            <w:szCs w:val="16"/>
          </w:rPr>
          <w:tab/>
          <w:tab/>
          <w:tab/>
          <w:tab/>
          <w:tab/>
        </w:r>
      </w:ins>
      <w:r>
        <w:rPr>
          <w:rFonts w:ascii="Courier New" w:hAnsi="Courier New"/>
          <w:sz w:val="16"/>
          <w:szCs w:val="16"/>
          <w:rPrChange w:id="0" w:author="Onbekende auteur" w:date="2017-01-31T11:54:00Z"/>
        </w:rPr>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ab/>
        <w:t>&lt;StUF:tijdstipRegistratie&gt;2008-06-13&lt;/StUF:tijdstipRegistratie&gt;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Change w:id="0" w:author="Onbekende auteur" w:date="2017-01-31T11:54:00Z"/>
        </w:rPr>
        <w:t>&lt;/</w:t>
      </w:r>
      <w:r>
        <w:rPr>
          <w:rFonts w:ascii="Courier New" w:hAnsi="Courier New"/>
          <w:sz w:val="16"/>
          <w:szCs w:val="16"/>
          <w:lang w:val="nl-NL" w:bidi="ar-SA"/>
          <w:rPrChange w:id="0" w:author="Onbekende auteur" w:date="2017-01-31T11:54:00Z"/>
        </w:rPr>
        <w:t>nps</w:t>
      </w:r>
      <w:r>
        <w:rPr>
          <w:rFonts w:ascii="Courier New" w:hAnsi="Courier New"/>
          <w:sz w:val="16"/>
          <w:szCs w:val="16"/>
          <w:rPrChange w:id="0" w:author="Onbekende auteur" w:date="2017-01-31T11:54:00Z"/>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del w:id="1559" w:author="Onbekende auteur" w:date="2017-01-30T17:01:00Z">
        <w:r>
          <w:rPr>
            <w:rFonts w:ascii="Courier New" w:hAnsi="Courier New"/>
          </w:rPr>
          <w:delText>StUF:</w:delText>
        </w:r>
      </w:del>
      <w:r>
        <w:rPr>
          <w:rFonts w:ascii="Courier New" w:hAnsi="Courier New"/>
        </w:rPr>
        <w:t>sleutelOntvangend</w:t>
      </w:r>
      <w:r>
        <w:rPr/>
        <w:t xml:space="preserve">, </w:t>
      </w:r>
      <w:del w:id="1560" w:author="Onbekende auteur" w:date="2017-01-30T17:01:00Z">
        <w:r>
          <w:rPr>
            <w:rFonts w:ascii="Courier New" w:hAnsi="Courier New"/>
          </w:rPr>
          <w:delText>StUF:</w:delText>
        </w:r>
      </w:del>
      <w:r>
        <w:rPr>
          <w:rFonts w:ascii="Courier New" w:hAnsi="Courier New"/>
        </w:rPr>
        <w:t>sleutelVerzendend</w:t>
      </w:r>
      <w:r>
        <w:rPr/>
        <w:t xml:space="preserve"> of </w:t>
      </w:r>
      <w:del w:id="1561" w:author="Onbekende auteur" w:date="2017-01-30T17:01:00Z">
        <w:r>
          <w:rPr>
            <w:rFonts w:ascii="Courier New" w:hAnsi="Courier New"/>
          </w:rPr>
          <w:delText>StUF:</w:delText>
        </w:r>
      </w:del>
      <w:r>
        <w:rPr>
          <w:rFonts w:ascii="Courier New" w:hAnsi="Courier New"/>
        </w:rPr>
        <w:t>sleutelGegevensbeheer</w:t>
      </w:r>
      <w:r>
        <w:rPr/>
        <w:t xml:space="preserve">. Het attribute </w:t>
      </w:r>
      <w:del w:id="1562" w:author="Onbekende auteur" w:date="2017-01-30T17:01:00Z">
        <w:r>
          <w:rPr>
            <w:rFonts w:ascii="Courier New" w:hAnsi="Courier New"/>
          </w:rPr>
          <w:delText>StUF:</w:delText>
        </w:r>
      </w:del>
      <w:r>
        <w:rPr>
          <w:rFonts w:ascii="Courier New" w:hAnsi="Courier New"/>
        </w:rPr>
        <w:t>verwerkingssoort</w:t>
      </w:r>
      <w:r>
        <w:rPr/>
        <w:t xml:space="preserve"> moet worden opgenomen met waarde 'I'. Functioneel heeft </w:t>
      </w:r>
      <w:del w:id="1563" w:author="Onbekende auteur" w:date="2017-01-30T17:01:00Z">
        <w:r>
          <w:rPr>
            <w:rFonts w:ascii="Courier New" w:hAnsi="Courier New"/>
          </w:rPr>
          <w:delText>StUF:</w:delText>
        </w:r>
      </w:del>
      <w:r>
        <w:rPr>
          <w:rFonts w:ascii="Courier New" w:hAnsi="Courier New"/>
        </w:rPr>
        <w:t>verwerkingssoort</w:t>
      </w:r>
      <w:r>
        <w:rPr/>
        <w:t xml:space="preserve"> geen betekenis, maar zo wordt één lijn getrokken met het opnemen van </w:t>
      </w:r>
      <w:del w:id="1564" w:author="Onbekende auteur" w:date="2017-01-30T17:01:00Z">
        <w:r>
          <w:rPr>
            <w:rFonts w:ascii="Courier New" w:hAnsi="Courier New"/>
          </w:rPr>
          <w:delText>StUF:</w:delText>
        </w:r>
      </w:del>
      <w:r>
        <w:rPr>
          <w:rFonts w:ascii="Courier New" w:hAnsi="Courier New"/>
        </w:rPr>
        <w:t>verwerkingssoort</w:t>
      </w:r>
      <w:r>
        <w:rPr/>
        <w:t xml:space="preserve"> in kennisgevingberichten.</w:t>
      </w:r>
    </w:p>
    <w:p>
      <w:pPr>
        <w:pStyle w:val="Norma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w:t>
      </w:r>
      <w:ins w:id="1565" w:author="Onbekende auteur" w:date="2017-01-30T17:01:00Z">
        <w:r>
          <w:rPr>
            <w:i w:val="false"/>
            <w:iCs w:val="false"/>
          </w:rPr>
          <w:t xml:space="preserve"> </w:t>
        </w:r>
      </w:ins>
      <w:r>
        <w:rPr>
          <w:i w:val="false"/>
          <w:iCs w:val="false"/>
        </w:rPr>
        <w:t>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00"/>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00"/>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Als de berichtcode gelijk is aan Lv03, Lv04, Lv05 of Lv06, dan specificeert het element peiltijdstipMaterieel het tijdstip in de werkelijkheid waarvoor de nu in de registratie geldende gegevens dienen te worden teruggeven. Het peiltijdstipMaterieel mag in de toekomst liggen.</w:t>
      </w:r>
      <w:del w:id="1566" w:author="Onbekende auteur" w:date="2017-01-31T12:21:00Z">
        <w:r>
          <w:rPr>
            <w:rFonts w:ascii="Courier New" w:hAnsi="Courier New"/>
          </w:rPr>
          <w:delText xml:space="preserve"> Als peiltijdstipMaterieel wordt opgenomen als &lt;StUF:peiltijdstipMaterieel xsi:nil=”true”</w:delText>
        </w:r>
      </w:del>
      <w:del w:id="1567" w:author="Onbekende auteur" w:date="2017-01-31T12:20:00Z">
        <w:r>
          <w:rPr>
            <w:rFonts w:ascii="Courier New" w:hAnsi="Courier New"/>
          </w:rPr>
          <w:delText xml:space="preserve"> StUF:noValue=”geenWaarde”</w:delText>
        </w:r>
      </w:del>
      <w:del w:id="1568" w:author="Onbekende auteur" w:date="2017-01-31T12:21:00Z">
        <w:r>
          <w:rPr>
            <w:rFonts w:ascii="Courier New" w:hAnsi="Courier New"/>
          </w:rPr>
          <w:delText>/&gt;, dan wordt gevraagd om de actuele gegevens. Dit geeft hetzelfde resultaat als een vraag met berichtcode Lv01 of Lv02.</w:delText>
        </w:r>
      </w:del>
      <w:r>
        <w:rPr/>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w:t>
      </w:r>
      <w:del w:id="1569" w:author="Onbekende auteur" w:date="2017-01-31T12:22:00Z">
        <w:r>
          <w:rPr>
            <w:b w:val="false"/>
            <w:bCs w:val="false"/>
            <w:i w:val="false"/>
            <w:iCs w:val="false"/>
            <w:spacing w:val="-2"/>
            <w:u w:val="none"/>
          </w:rPr>
          <w:delText xml:space="preserve"> Als peiltijdstipFormeel wordt opgenomen als </w:delText>
        </w:r>
      </w:del>
      <w:del w:id="1570" w:author="Onbekende auteur" w:date="2017-01-31T12:22:00Z">
        <w:r>
          <w:rPr>
            <w:rFonts w:ascii="Courier New" w:hAnsi="Courier New"/>
            <w:b w:val="false"/>
            <w:bCs w:val="false"/>
            <w:i w:val="false"/>
            <w:iCs w:val="false"/>
            <w:spacing w:val="-2"/>
            <w:u w:val="none"/>
          </w:rPr>
          <w:delText>&lt;StUF:peiltijdstipFormeel xsi:nil=”true”</w:delText>
        </w:r>
      </w:del>
      <w:del w:id="1571" w:author="Onbekende auteur" w:date="2017-01-31T12:20:00Z">
        <w:r>
          <w:rPr>
            <w:rFonts w:ascii="Courier New" w:hAnsi="Courier New"/>
            <w:b w:val="false"/>
            <w:bCs w:val="false"/>
            <w:i w:val="false"/>
            <w:iCs w:val="false"/>
            <w:spacing w:val="-2"/>
            <w:u w:val="none"/>
          </w:rPr>
          <w:delText xml:space="preserve"> StUF:noValue=”geenWaarde”</w:delText>
        </w:r>
      </w:del>
      <w:del w:id="1572" w:author="Onbekende auteur" w:date="2017-01-31T12:22:00Z">
        <w:r>
          <w:rPr>
            <w:rFonts w:ascii="Courier New" w:hAnsi="Courier New"/>
            <w:b w:val="false"/>
            <w:bCs w:val="false"/>
            <w:i w:val="false"/>
            <w:iCs w:val="false"/>
            <w:spacing w:val="-2"/>
            <w:u w:val="none"/>
          </w:rPr>
          <w:delText>/&gt;</w:delText>
        </w:r>
      </w:del>
      <w:del w:id="1573" w:author="Onbekende auteur" w:date="2017-01-31T12:22:00Z">
        <w:r>
          <w:rPr>
            <w:b w:val="false"/>
            <w:bCs w:val="false"/>
            <w:i w:val="false"/>
            <w:iCs w:val="false"/>
            <w:spacing w:val="-2"/>
            <w:u w:val="none"/>
          </w:rPr>
          <w:delText>, dan wordt gevraagd om de nu in de registratie geldende gegevens voor het peiltijdstipMaterieel. Dit geeft hetzelfde resultaat als een vraag met berichtcode Lv03 of Lv04.</w:delText>
        </w:r>
      </w:del>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ins w:id="1574" w:author="Onbekende auteur" w:date="2017-01-30T17:02:00Z">
        <w:r>
          <w:rPr>
            <w:b w:val="false"/>
            <w:bCs w:val="false"/>
            <w:i w:val="false"/>
            <w:iCs w:val="false"/>
            <w:u w:val="none"/>
          </w:rPr>
          <w:t>0</w:t>
        </w:r>
      </w:ins>
      <w:r>
        <w:rPr>
          <w:b w:val="false"/>
          <w:bCs w:val="false"/>
          <w:i w:val="false"/>
          <w:iCs w:val="false"/>
          <w:u w:val="none"/>
        </w:rPr>
        <w:t xml:space="preserve">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w:t>
      </w:r>
      <w:ins w:id="1575" w:author="Onbekende auteur" w:date="2017-01-30T17:02:00Z">
        <w:r>
          <w:rPr>
            <w:b w:val="false"/>
            <w:bCs w:val="false"/>
            <w:i w:val="false"/>
            <w:iCs w:val="false"/>
            <w:u w:val="none"/>
          </w:rPr>
          <w:t>0</w:t>
        </w:r>
      </w:ins>
      <w:r>
        <w:rPr>
          <w:b w:val="false"/>
          <w:bCs w:val="false"/>
          <w:i w:val="false"/>
          <w:iCs w:val="false"/>
          <w:u w:val="none"/>
        </w:rPr>
        <w:t xml:space="preserve">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ins w:id="1576" w:author="Onbekende auteur" w:date="2017-01-30T17:02:00Z">
        <w:r>
          <w:rPr>
            <w:b w:val="false"/>
            <w:bCs w:val="false"/>
            <w:i w:val="false"/>
            <w:iCs w:val="false"/>
            <w:u w:val="none"/>
          </w:rPr>
          <w:t>0</w:t>
        </w:r>
      </w:ins>
      <w:r>
        <w:rPr>
          <w:b w:val="false"/>
          <w:bCs w:val="false"/>
          <w:i w:val="false"/>
          <w:iCs w:val="false"/>
          <w:u w:val="none"/>
        </w:rPr>
        <w:t xml:space="preserve">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w:t>
      </w:r>
      <w:ins w:id="1577" w:author="Onbekende auteur" w:date="2017-01-30T17:02:00Z">
        <w:r>
          <w:rPr>
            <w:b w:val="false"/>
            <w:bCs w:val="false"/>
            <w:i w:val="false"/>
            <w:iCs w:val="false"/>
            <w:u w:val="none"/>
          </w:rPr>
          <w:t>0</w:t>
        </w:r>
      </w:ins>
      <w:r>
        <w:rPr>
          <w:b w:val="false"/>
          <w:bCs w:val="false"/>
          <w:i w:val="false"/>
          <w:iCs w:val="false"/>
          <w:u w:val="none"/>
        </w:rPr>
        <w:t xml:space="preserve">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00"/>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00"/>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Ref422132437"/>
      <w:bookmarkStart w:id="98" w:name="__RefHeading__21981_1907004745"/>
      <w:bookmarkStart w:id="99" w:name="Ref_Selectiecriteria"/>
      <w:bookmarkStart w:id="100" w:name="Ref_Selectiecriteria"/>
      <w:bookmarkEnd w:id="98"/>
      <w:bookmarkEnd w:id="100"/>
      <w:bookmarkEnd w:id="97"/>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w:t>
      </w:r>
      <w:ins w:id="1578" w:author="Onbekende auteur" w:date="2017-01-30T17:07:00Z">
        <w:r>
          <w:rPr>
            <w:rFonts w:cs="Courier New"/>
            <w:spacing w:val="-2"/>
          </w:rPr>
          <w:t>of met lege inhoud en</w:t>
        </w:r>
      </w:ins>
      <w:ins w:id="1579" w:author="Onbekende auteur" w:date="2017-01-30T17:08:00Z">
        <w:r>
          <w:rPr>
            <w:rFonts w:cs="Courier New"/>
            <w:spacing w:val="-2"/>
          </w:rPr>
          <w:t xml:space="preserve"> </w:t>
        </w:r>
      </w:ins>
      <w:del w:id="1580" w:author="Onbekende auteur" w:date="2017-01-30T17:07:00Z">
        <w:r>
          <w:rPr>
            <w:rFonts w:cs="Courier New"/>
            <w:spacing w:val="-2"/>
          </w:rPr>
          <w:delText>en</w:delText>
        </w:r>
      </w:del>
      <w:r>
        <w:rPr>
          <w:rFonts w:cs="Courier New"/>
          <w:spacing w:val="-2"/>
        </w:rPr>
        <w:t xml:space="preserve"> </w:t>
      </w:r>
      <w:del w:id="1581" w:author="Onbekende auteur" w:date="2017-01-30T17:06:00Z">
        <w:r>
          <w:rPr>
            <w:rFonts w:cs="Courier New" w:ascii="Courier New" w:hAnsi="Courier New"/>
            <w:spacing w:val="-2"/>
          </w:rPr>
          <w:delText>StUF:</w:delText>
        </w:r>
      </w:del>
      <w:del w:id="1582" w:author="Onbekende auteur" w:date="2017-01-30T17:05:00Z">
        <w:r>
          <w:rPr>
            <w:rFonts w:cs="Courier New" w:ascii="Courier New" w:hAnsi="Courier New"/>
            <w:spacing w:val="-2"/>
          </w:rPr>
          <w:delText xml:space="preserve">de attributes xsi:nil=”true” en </w:delText>
        </w:r>
      </w:del>
      <w:r>
        <w:rPr>
          <w:rFonts w:cs="Courier New" w:ascii="Courier New" w:hAnsi="Courier New"/>
          <w:spacing w:val="-2"/>
        </w:rPr>
        <w:t>noValue=</w:t>
      </w:r>
      <w:del w:id="1583" w:author="Onbekende auteur" w:date="2017-01-30T17:08:00Z">
        <w:r>
          <w:rPr>
            <w:rFonts w:cs="Courier New" w:ascii="Courier New" w:hAnsi="Courier New"/>
            <w:spacing w:val="-2"/>
          </w:rPr>
          <w:delText xml:space="preserve">”geenWaarde” of </w:delText>
        </w:r>
      </w:del>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w:t>
      </w:r>
      <w:ins w:id="1584" w:author="Onbekende auteur" w:date="2017-01-30T17:08:00Z">
        <w:r>
          <w:rPr>
            <w:rFonts w:cs="Courier New"/>
            <w:spacing w:val="-2"/>
          </w:rPr>
          <w:t xml:space="preserve"> </w:t>
        </w:r>
      </w:ins>
      <w:ins w:id="1585" w:author="Onbekende auteur" w:date="2017-01-30T17:08:00Z">
        <w:r>
          <w:rPr>
            <w:rFonts w:cs="Courier New"/>
            <w:spacing w:val="-2"/>
          </w:rPr>
          <w:t>lege</w:t>
        </w:r>
      </w:ins>
      <w:r>
        <w:rPr>
          <w:rFonts w:cs="Courier New"/>
          <w:spacing w:val="-2"/>
        </w:rPr>
        <w:t xml:space="preserve"> </w:t>
      </w:r>
      <w:del w:id="1586" w:author="Onbekende auteur" w:date="2017-01-30T17:08:00Z">
        <w:r>
          <w:rPr>
            <w:rFonts w:cs="Courier New"/>
            <w:spacing w:val="-2"/>
          </w:rPr>
          <w:delText xml:space="preserve">bijzondere </w:delText>
        </w:r>
      </w:del>
      <w:r>
        <w:rPr>
          <w:rFonts w:cs="Courier New"/>
          <w:spacing w:val="-2"/>
        </w:rPr>
        <w:t>waarde</w:t>
      </w:r>
      <w:del w:id="1587" w:author="Onbekende auteur" w:date="2017-01-30T17:08:00Z">
        <w:r>
          <w:rPr>
            <w:rFonts w:cs="Courier New"/>
            <w:spacing w:val="-2"/>
          </w:rPr>
          <w:delText>n</w:delText>
        </w:r>
      </w:del>
      <w:ins w:id="1588" w:author="Onbekende auteur" w:date="2017-01-30T17:08:00Z">
        <w:r>
          <w:rPr>
            <w:rFonts w:cs="Courier New"/>
            <w:spacing w:val="-2"/>
          </w:rPr>
          <w:t xml:space="preserve"> </w:t>
        </w:r>
      </w:ins>
      <w:ins w:id="1589" w:author="Onbekende auteur" w:date="2017-01-30T17:08:00Z">
        <w:r>
          <w:rPr>
            <w:rFonts w:cs="Courier New"/>
            <w:spacing w:val="-2"/>
          </w:rPr>
          <w:t>en naar</w:t>
        </w:r>
      </w:ins>
      <w:r>
        <w:rPr>
          <w:rFonts w:cs="Courier New"/>
          <w:spacing w:val="-2"/>
        </w:rPr>
        <w:t xml:space="preserve"> </w:t>
      </w:r>
      <w:del w:id="1590" w:author="Onbekende auteur" w:date="2017-01-30T17:08:00Z">
        <w:r>
          <w:rPr>
            <w:rFonts w:cs="Courier New" w:ascii="Courier New" w:hAnsi="Courier New"/>
            <w:spacing w:val="-2"/>
          </w:rPr>
          <w:delText>StUF:</w:delText>
        </w:r>
      </w:del>
      <w:r>
        <w:rPr>
          <w:rFonts w:cs="Courier New" w:ascii="Courier New" w:hAnsi="Courier New"/>
          <w:spacing w:val="-2"/>
        </w:rPr>
        <w:t>noValue=</w:t>
      </w:r>
      <w:del w:id="1591" w:author="Onbekende auteur" w:date="2017-01-30T17:08:00Z">
        <w:r>
          <w:rPr>
            <w:rFonts w:cs="Courier New" w:ascii="Courier New" w:hAnsi="Courier New"/>
            <w:spacing w:val="-2"/>
          </w:rPr>
          <w:delText xml:space="preserve">”geenWaarde” of </w:delText>
        </w:r>
      </w:del>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w:t>
      </w:r>
      <w:del w:id="1592" w:author="Onbekende auteur" w:date="2017-01-30T17:11:00Z">
        <w:r>
          <w:rPr>
            <w:rFonts w:cs="Courier New"/>
            <w:spacing w:val="-2"/>
          </w:rPr>
          <w:delText xml:space="preserve"> en de attributes </w:delText>
        </w:r>
      </w:del>
      <w:del w:id="1593" w:author="Onbekende auteur" w:date="2017-01-30T17:11:00Z">
        <w:r>
          <w:rPr>
            <w:rFonts w:cs="Courier New" w:ascii="Courier New" w:hAnsi="Courier New"/>
            <w:spacing w:val="-2"/>
          </w:rPr>
          <w:delText>xsi:nil=”true”</w:delText>
        </w:r>
      </w:del>
      <w:del w:id="1594" w:author="Onbekende auteur" w:date="2017-01-30T17:11:00Z">
        <w:r>
          <w:rPr>
            <w:rFonts w:cs="Courier New"/>
            <w:spacing w:val="-2"/>
          </w:rPr>
          <w:delText xml:space="preserve"> en </w:delText>
        </w:r>
      </w:del>
      <w:del w:id="1595" w:author="Onbekende auteur" w:date="2017-01-30T17:11:00Z">
        <w:r>
          <w:rPr>
            <w:rFonts w:cs="Courier New" w:ascii="Courier New" w:hAnsi="Courier New"/>
            <w:spacing w:val="-2"/>
          </w:rPr>
          <w:delText>StUF:noValue=”geenWaarde”</w:delText>
        </w:r>
      </w:del>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del w:id="1596" w:author="Onbekende auteur" w:date="2017-01-30T17:12:00Z">
        <w:r>
          <w:rPr>
            <w:rFonts w:cs="Courier New" w:ascii="Courier New" w:hAnsi="Courier New"/>
            <w:spacing w:val="-2"/>
          </w:rPr>
          <w:delText>StUF:</w:delText>
        </w:r>
      </w:del>
      <w:r>
        <w:rPr>
          <w:rFonts w:cs="Courier New" w:ascii="Courier New" w:hAnsi="Courier New"/>
          <w:spacing w:val="-2"/>
        </w:rPr>
        <w:t>noValue=”waardeOnbekend”</w:t>
      </w:r>
      <w:r>
        <w:rPr>
          <w:rFonts w:cs="Courier New"/>
          <w:spacing w:val="-2"/>
        </w:rPr>
        <w:t xml:space="preserve">, </w:t>
      </w:r>
      <w:del w:id="1597" w:author="Onbekende auteur" w:date="2017-01-30T17:12:00Z">
        <w:r>
          <w:rPr>
            <w:rFonts w:cs="Courier New" w:ascii="Courier New" w:hAnsi="Courier New"/>
            <w:spacing w:val="-2"/>
          </w:rPr>
          <w:delText>StUF:</w:delText>
        </w:r>
      </w:del>
      <w:r>
        <w:rPr>
          <w:rFonts w:cs="Courier New" w:ascii="Courier New" w:hAnsi="Courier New"/>
          <w:spacing w:val="-2"/>
        </w:rPr>
        <w:t>noValue=”nietGeautoriseerd”</w:t>
      </w:r>
      <w:r>
        <w:rPr>
          <w:rFonts w:cs="Courier New"/>
          <w:spacing w:val="-2"/>
        </w:rPr>
        <w:t xml:space="preserve"> of </w:t>
      </w:r>
      <w:del w:id="1598" w:author="Onbekende auteur" w:date="2017-01-30T17:12:00Z">
        <w:r>
          <w:rPr>
            <w:rFonts w:cs="Courier New" w:ascii="Courier New" w:hAnsi="Courier New"/>
            <w:spacing w:val="-2"/>
          </w:rPr>
          <w:delText>StUF:</w:delText>
        </w:r>
      </w:del>
      <w:r>
        <w:rPr>
          <w:rFonts w:cs="Courier New" w:ascii="Courier New" w:hAnsi="Courier New"/>
          <w:spacing w:val="-2"/>
        </w:rPr>
        <w:t>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del w:id="1599" w:author="Onbekende auteur" w:date="2017-01-30T17:12:00Z">
        <w:r>
          <w:rPr>
            <w:rFonts w:cs="Courier New" w:ascii="Courier New" w:hAnsi="Courier New"/>
            <w:spacing w:val="-2"/>
          </w:rPr>
          <w:delText>StUF:</w:delText>
        </w:r>
      </w:del>
      <w:r>
        <w:rPr>
          <w:rFonts w:cs="Courier New" w:ascii="Courier New" w:hAnsi="Courier New"/>
          <w:spacing w:val="-2"/>
        </w:rPr>
        <w:t>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del w:id="1600" w:author="Onbekende auteur" w:date="2017-01-30T17:13:00Z">
        <w:r>
          <w:rPr>
            <w:rFonts w:ascii="Courier New" w:hAnsi="Courier New"/>
          </w:rPr>
          <w:delText>exact</w:delText>
        </w:r>
      </w:del>
      <w:del w:id="1601" w:author="Onbekende auteur" w:date="2017-01-30T17:12:00Z">
        <w:r>
          <w:rPr>
            <w:rFonts w:ascii="Courier New" w:hAnsi="Courier New"/>
          </w:rPr>
          <w:delText>StUF:</w:delText>
        </w:r>
      </w:del>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w:t>
      </w:r>
      <w:del w:id="1602" w:author="Onbekende auteur" w:date="2017-01-30T17:13:00Z">
        <w:r>
          <w:rPr/>
          <w:delText xml:space="preserve"> met de</w:delText>
        </w:r>
      </w:del>
      <w:del w:id="1603" w:author="Onbekende auteur" w:date="2017-01-30T17:13:00Z">
        <w:r>
          <w:rPr/>
          <w:delText xml:space="preserve"> waarde </w:delText>
        </w:r>
      </w:del>
      <w:del w:id="1604" w:author="Onbekende auteur" w:date="2017-01-30T17:13:00Z">
        <w:r>
          <w:rPr>
            <w:rFonts w:ascii="Courier New" w:hAnsi="Courier New"/>
          </w:rPr>
          <w:delText>false.</w:delText>
        </w:r>
      </w:del>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del w:id="1605" w:author="Onbekende auteur" w:date="2017-01-30T17:14:00Z">
        <w:r>
          <w:rPr>
            <w:rFonts w:ascii="Courier New" w:hAnsi="Courier New"/>
          </w:rPr>
          <w:delText>StUF:</w:delText>
        </w:r>
      </w:del>
      <w:r>
        <w:rPr>
          <w:rFonts w:ascii="Courier New" w:hAnsi="Courier New"/>
        </w:rPr>
        <w:t>sleutelVerzendend</w:t>
      </w:r>
      <w:r>
        <w:rPr/>
        <w:t xml:space="preserve">, </w:t>
      </w:r>
      <w:del w:id="1606" w:author="Onbekende auteur" w:date="2017-01-30T17:14:00Z">
        <w:r>
          <w:rPr>
            <w:rFonts w:ascii="Courier New" w:hAnsi="Courier New"/>
          </w:rPr>
          <w:delText>StUF:</w:delText>
        </w:r>
      </w:del>
      <w:r>
        <w:rPr>
          <w:rFonts w:ascii="Courier New" w:hAnsi="Courier New"/>
        </w:rPr>
        <w:t>sleutelOntvangend</w:t>
      </w:r>
      <w:r>
        <w:rPr/>
        <w:t xml:space="preserve"> of </w:t>
      </w:r>
      <w:del w:id="1607" w:author="Onbekende auteur" w:date="2017-01-30T17:14:00Z">
        <w:r>
          <w:rPr>
            <w:rFonts w:ascii="Courier New" w:hAnsi="Courier New"/>
          </w:rPr>
          <w:delText>StUF:</w:delText>
        </w:r>
      </w:del>
      <w:r>
        <w:rPr>
          <w:rFonts w:ascii="Courier New" w:hAnsi="Courier New"/>
        </w:rPr>
        <w:t>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422132490"/>
      <w:bookmarkStart w:id="104" w:name="_Ref522086883"/>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het vraagbericht kan worden gespecificeerd welke gegevens moeten worden teruggegeven. Er zijn </w:t>
      </w:r>
      <w:r>
        <w:rPr>
          <w:spacing w:val="-2"/>
        </w:rPr>
        <w:t>vier</w:t>
      </w:r>
      <w:r>
        <w:rPr>
          <w:spacing w:val="-2"/>
        </w:rPr>
        <w:t xml:space="preserve">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w:t>
      </w:r>
      <w:ins w:id="1608" w:author="Onbekende auteur" w:date="2017-01-30T17:14:00Z">
        <w:r>
          <w:rPr>
            <w:rFonts w:cs="Courier New"/>
            <w:spacing w:val="-2"/>
          </w:rPr>
          <w:t xml:space="preserve"> </w:t>
        </w:r>
      </w:ins>
      <w:r>
        <w:rPr>
          <w:rFonts w:cs="Courier New"/>
          <w:spacing w:val="-2"/>
        </w:rPr>
        <w:t>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w:t>
      </w:r>
      <w:r>
        <w:rPr>
          <w:spacing w:val="-2"/>
        </w:rPr>
        <w:t>drie</w:t>
      </w:r>
      <w:r>
        <w:rPr>
          <w:spacing w:val="-2"/>
        </w:rPr>
        <w:t xml:space="preserve">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del w:id="1609" w:author="Onbekende auteur" w:date="2017-01-30T17:14:00Z">
        <w:r>
          <w:rPr>
            <w:rFonts w:ascii="Courier New" w:hAnsi="Courier New"/>
            <w:spacing w:val="-2"/>
          </w:rPr>
          <w:delText>StUF:</w:delText>
        </w:r>
      </w:del>
      <w:r>
        <w:rPr>
          <w:rFonts w:cs="Courier New" w:ascii="Courier New" w:hAnsi="Courier New"/>
          <w:spacing w:val="-2"/>
        </w:rPr>
        <w:t>scope</w:t>
      </w:r>
      <w:r>
        <w:rPr>
          <w:spacing w:val="-2"/>
        </w:rPr>
        <w:t xml:space="preserve">. Dit attribute heeft als mogelijke waarden ‘kerngegevens’, ‘alles’ </w:t>
      </w:r>
      <w:r>
        <w:rPr>
          <w:spacing w:val="-2"/>
        </w:rPr>
        <w:t>en</w:t>
      </w:r>
      <w:r>
        <w:rPr>
          <w:rFonts w:eastAsia="Times New Roman" w:cs="Times New Roman"/>
          <w:color w:val="auto"/>
          <w:spacing w:val="-2"/>
          <w:sz w:val="20"/>
          <w:szCs w:val="20"/>
          <w:lang w:val="nl-NL" w:bidi="ar-SA"/>
        </w:rPr>
        <w:t xml:space="preserve"> </w:t>
      </w:r>
      <w:r>
        <w:rPr>
          <w:spacing w:val="-2"/>
        </w:rPr>
        <w:t xml:space="preserve">'allesMaarKerngegevensGerelateerden'. Als het attribute </w:t>
      </w:r>
      <w:del w:id="1610" w:author="Onbekende auteur" w:date="2017-01-30T17:15:00Z">
        <w:r>
          <w:rPr>
            <w:rFonts w:ascii="Courier New" w:hAnsi="Courier New"/>
            <w:spacing w:val="-2"/>
          </w:rPr>
          <w:delText>StUF:</w:delText>
        </w:r>
      </w:del>
      <w:r>
        <w:rPr>
          <w:rFonts w:ascii="Courier New" w:hAnsi="Courier New"/>
          <w:spacing w:val="-2"/>
        </w:rPr>
        <w:t>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w:t>
      </w:r>
      <w:del w:id="1611" w:author="Onbekende auteur" w:date="2017-01-30T17:15:00Z">
        <w:r>
          <w:rPr>
            <w:spacing w:val="-2"/>
          </w:rPr>
          <w:delText xml:space="preserve"> met uitzondering van het attribute </w:delText>
        </w:r>
      </w:del>
      <w:del w:id="1612" w:author="Onbekende auteur" w:date="2017-01-30T17:15:00Z">
        <w:r>
          <w:rPr>
            <w:rFonts w:ascii="Courier New" w:hAnsi="Courier New"/>
            <w:spacing w:val="-2"/>
          </w:rPr>
          <w:delText>xsi:nil=”true”</w:delText>
        </w:r>
      </w:del>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w:t>
      </w:r>
      <w:r>
        <w:rPr>
          <w:spacing w:val="-2"/>
        </w:rPr>
        <w:t>vier</w:t>
      </w:r>
      <w:r>
        <w:rPr>
          <w:spacing w:val="-2"/>
        </w:rPr>
        <w:t xml:space="preserve">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als elementen de gevraagde gegevens en relaties conform het contentmodel voor het antwoordbericht. Een gegeven wordt gevraagd door het op te nemen als een element met een lege inhoud</w:t>
      </w:r>
      <w:del w:id="1613" w:author="Onbekende auteur" w:date="2017-01-30T17:15:00Z">
        <w:r>
          <w:rPr>
            <w:spacing w:val="-2"/>
          </w:rPr>
          <w:delText xml:space="preserve"> en het attribute </w:delText>
        </w:r>
      </w:del>
      <w:del w:id="1614" w:author="Onbekende auteur" w:date="2017-01-30T17:15:00Z">
        <w:r>
          <w:rPr>
            <w:rFonts w:ascii="Courier New" w:hAnsi="Courier New"/>
            <w:spacing w:val="-2"/>
          </w:rPr>
          <w:delText>xsi:nil=”true”</w:delText>
        </w:r>
      </w:del>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w:t>
      </w:r>
      <w:del w:id="1615" w:author="Onbekende auteur" w:date="2017-01-30T17:16:00Z">
        <w:r>
          <w:rPr>
            <w:spacing w:val="-2"/>
          </w:rPr>
          <w:delText xml:space="preserve">, met </w:delText>
        </w:r>
      </w:del>
      <w:del w:id="1616" w:author="Onbekende auteur" w:date="2017-01-30T17:16:00Z">
        <w:r>
          <w:rPr>
            <w:rFonts w:ascii="Courier New" w:hAnsi="Courier New"/>
            <w:spacing w:val="-2"/>
          </w:rPr>
          <w:delText>xsi:nil=”true”</w:delText>
        </w:r>
      </w:del>
      <w:del w:id="1617" w:author="Onbekende auteur" w:date="2017-01-30T17:16:00Z">
        <w:r>
          <w:rPr>
            <w:spacing w:val="-2"/>
          </w:rPr>
          <w:delText xml:space="preserve"> en met kardinaliteit één</w:delText>
        </w:r>
      </w:del>
      <w:r>
        <w:rPr>
          <w:spacing w:val="-2"/>
        </w:rPr>
        <w:t xml:space="preserve">. Het is niet mogelijk naar een metagegevens te vragen met een specifieke waarde voor de attributes </w:t>
      </w:r>
      <w:del w:id="1618" w:author="Onbekende auteur" w:date="2017-01-30T17:16:00Z">
        <w:r>
          <w:rPr>
            <w:rFonts w:ascii="Courier New" w:hAnsi="Courier New"/>
            <w:spacing w:val="-2"/>
          </w:rPr>
          <w:delText>StUF:</w:delText>
        </w:r>
      </w:del>
      <w:r>
        <w:rPr>
          <w:rFonts w:ascii="Courier New" w:hAnsi="Courier New"/>
          <w:spacing w:val="-2"/>
        </w:rPr>
        <w:t>groepsnaam</w:t>
      </w:r>
      <w:r>
        <w:rPr>
          <w:spacing w:val="-2"/>
        </w:rPr>
        <w:t xml:space="preserve"> en/of </w:t>
      </w:r>
      <w:del w:id="1619" w:author="Onbekende auteur" w:date="2017-01-30T17:16:00Z">
        <w:r>
          <w:rPr>
            <w:rFonts w:ascii="Courier New" w:hAnsi="Courier New"/>
            <w:spacing w:val="-2"/>
          </w:rPr>
          <w:delText>StUF:</w:delText>
        </w:r>
      </w:del>
      <w:r>
        <w:rPr>
          <w:rFonts w:ascii="Courier New" w:hAnsi="Courier New"/>
          <w:spacing w:val="-2"/>
        </w:rPr>
        <w:t>elementnaam</w:t>
      </w:r>
      <w:r>
        <w:rPr>
          <w:spacing w:val="-2"/>
        </w:rPr>
        <w:t xml:space="preserve">. Wel wordt een </w:t>
      </w:r>
      <w:r>
        <w:rPr>
          <w:spacing w:val="-2"/>
        </w:rPr>
        <w:t xml:space="preserve">element met </w:t>
      </w:r>
      <w:r>
        <w:rPr>
          <w:spacing w:val="-2"/>
        </w:rPr>
        <w:t xml:space="preserve">metagegevens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de elementen voor de geslachtsnaam, de voorvoegsels, de voorletters en de geboortedatum met een lege inhoud</w:t>
      </w:r>
      <w:del w:id="1620" w:author="Onbekende auteur" w:date="2017-01-30T17:16:00Z">
        <w:r>
          <w:rPr>
            <w:spacing w:val="-2"/>
          </w:rPr>
          <w:delText xml:space="preserve"> en het attribute </w:delText>
        </w:r>
      </w:del>
      <w:del w:id="1621" w:author="Onbekende auteur" w:date="2017-01-30T17:16:00Z">
        <w:r>
          <w:rPr>
            <w:rFonts w:ascii="Courier New" w:hAnsi="Courier New"/>
            <w:spacing w:val="-2"/>
          </w:rPr>
          <w:delText>xsi:nil=”true”</w:delText>
        </w:r>
      </w:del>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w:t>
      </w:r>
      <w:del w:id="1622" w:author="Onbekende auteur" w:date="2017-01-30T17:17:00Z">
        <w:r>
          <w:rPr>
            <w:spacing w:val="-2"/>
          </w:rPr>
          <w:delText xml:space="preserve"> en het attribute </w:delText>
        </w:r>
      </w:del>
      <w:del w:id="1623" w:author="Onbekende auteur" w:date="2017-01-30T17:17:00Z">
        <w:r>
          <w:rPr>
            <w:rFonts w:ascii="Courier New" w:hAnsi="Courier New"/>
            <w:spacing w:val="-2"/>
          </w:rPr>
          <w:delText>xsi:nil=”true”</w:delText>
        </w:r>
      </w:del>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422132787"/>
      <w:bookmarkStart w:id="108" w:name="_Ref422133010"/>
      <w:bookmarkStart w:id="109" w:name="_Ref521995953"/>
      <w:bookmarkStart w:id="110" w:name="_Ref52199602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del w:id="1624" w:author="Onbekende auteur" w:date="2017-01-30T17:17:00Z">
        <w:r>
          <w:rPr>
            <w:rFonts w:ascii="Courier New" w:hAnsi="Courier New"/>
            <w:spacing w:val="-2"/>
          </w:rPr>
          <w:delText>StUF:</w:delText>
        </w:r>
      </w:del>
      <w:r>
        <w:rPr>
          <w:rFonts w:ascii="Courier New" w:hAnsi="Courier New"/>
          <w:spacing w:val="-2"/>
        </w:rPr>
        <w:t>sleutelVerzendend</w:t>
      </w:r>
      <w:r>
        <w:rPr>
          <w:spacing w:val="-2"/>
        </w:rPr>
        <w:t xml:space="preserve"> bevatte, dan dient de waarde voor </w:t>
      </w:r>
      <w:r>
        <w:rPr>
          <w:rFonts w:ascii="Courier New" w:hAnsi="Courier New"/>
          <w:spacing w:val="-2"/>
        </w:rPr>
        <w:t>sleutelVerzendend</w:t>
      </w:r>
      <w:r>
        <w:rPr>
          <w:spacing w:val="-2"/>
        </w:rPr>
        <w:t xml:space="preserve"> in het attribute </w:t>
      </w:r>
      <w:del w:id="1625" w:author="Onbekende auteur" w:date="2017-01-30T17:17:00Z">
        <w:r>
          <w:rPr>
            <w:rFonts w:ascii="Courier New" w:hAnsi="Courier New"/>
            <w:spacing w:val="-2"/>
          </w:rPr>
          <w:delText>StUF:</w:delText>
        </w:r>
      </w:del>
      <w:r>
        <w:rPr>
          <w:rFonts w:ascii="Courier New" w:hAnsi="Courier New"/>
          <w:spacing w:val="-2"/>
        </w:rPr>
        <w:t>sleutelOntvangend</w:t>
      </w:r>
      <w:r>
        <w:rPr>
          <w:spacing w:val="-2"/>
        </w:rPr>
        <w:t xml:space="preserve"> van het element binnen </w:t>
      </w:r>
      <w:r>
        <w:rPr>
          <w:rFonts w:ascii="Courier New" w:hAnsi="Courier New"/>
          <w:spacing w:val="-2"/>
        </w:rPr>
        <w:t>&lt;start&gt;</w:t>
      </w:r>
      <w:r>
        <w:rPr>
          <w:spacing w:val="-2"/>
        </w:rPr>
        <w:t xml:space="preserve"> te worden opgenomen. Het attribute </w:t>
      </w:r>
      <w:del w:id="1626" w:author="Onbekende auteur" w:date="2017-01-30T17:17:00Z">
        <w:r>
          <w:rPr>
            <w:rFonts w:ascii="Courier New" w:hAnsi="Courier New"/>
            <w:spacing w:val="-2"/>
          </w:rPr>
          <w:delText>StUF:</w:delText>
        </w:r>
      </w:del>
      <w:r>
        <w:rPr>
          <w:rFonts w:ascii="Courier New" w:hAnsi="Courier New"/>
          <w:spacing w:val="-2"/>
        </w:rPr>
        <w:t>sleutelVerzendend</w:t>
      </w:r>
      <w:r>
        <w:rPr>
          <w:spacing w:val="-2"/>
        </w:rPr>
        <w:t xml:space="preserve"> wordt niet opgenomen, tenzij het laatste object in het antwoordbericht </w:t>
      </w:r>
      <w:del w:id="1627" w:author="Onbekende auteur" w:date="2017-01-30T17:17:00Z">
        <w:r>
          <w:rPr>
            <w:rFonts w:ascii="Courier New" w:hAnsi="Courier New"/>
            <w:spacing w:val="-2"/>
          </w:rPr>
          <w:delText>StUF:</w:delText>
        </w:r>
      </w:del>
      <w:r>
        <w:rPr>
          <w:rFonts w:ascii="Courier New" w:hAnsi="Courier New"/>
          <w:spacing w:val="-2"/>
        </w:rPr>
        <w:t>sleutelOntvangend</w:t>
      </w:r>
      <w:r>
        <w:rPr>
          <w:spacing w:val="-2"/>
        </w:rPr>
        <w:t xml:space="preserve"> bevatte, want dan wordt de waarde voor </w:t>
      </w:r>
      <w:del w:id="1628" w:author="Onbekende auteur" w:date="2017-01-30T17:17:00Z">
        <w:r>
          <w:rPr>
            <w:rFonts w:ascii="Courier New" w:hAnsi="Courier New"/>
            <w:spacing w:val="-2"/>
          </w:rPr>
          <w:delText>StUF:</w:delText>
        </w:r>
      </w:del>
      <w:r>
        <w:rPr>
          <w:rFonts w:ascii="Courier New" w:hAnsi="Courier New"/>
          <w:spacing w:val="-2"/>
        </w:rPr>
        <w:t>sleutelOntvangend</w:t>
      </w:r>
      <w:r>
        <w:rPr>
          <w:spacing w:val="-2"/>
        </w:rPr>
        <w:t xml:space="preserve"> opgenomen in het attribute </w:t>
      </w:r>
      <w:del w:id="1629" w:author="Onbekende auteur" w:date="2017-01-30T17:17:00Z">
        <w:r>
          <w:rPr>
            <w:rFonts w:ascii="Courier New" w:hAnsi="Courier New"/>
            <w:spacing w:val="-2"/>
          </w:rPr>
          <w:delText>StUF:</w:delText>
        </w:r>
      </w:del>
      <w:r>
        <w:rPr>
          <w:rFonts w:ascii="Courier New" w:hAnsi="Courier New"/>
          <w:spacing w:val="-2"/>
        </w:rPr>
        <w:t>sleutelVerzendend</w:t>
      </w:r>
      <w:r>
        <w:rPr>
          <w:spacing w:val="-2"/>
        </w:rPr>
        <w:t xml:space="preserve"> en wordt </w:t>
      </w:r>
      <w:del w:id="1630" w:author="Onbekende auteur" w:date="2017-01-30T17:17:00Z">
        <w:r>
          <w:rPr>
            <w:rFonts w:ascii="Courier New" w:hAnsi="Courier New"/>
            <w:spacing w:val="-2"/>
          </w:rPr>
          <w:delText>StUF:</w:delText>
        </w:r>
      </w:del>
      <w:r>
        <w:rPr>
          <w:rFonts w:ascii="Courier New" w:hAnsi="Courier New"/>
          <w:spacing w:val="-2"/>
        </w:rPr>
        <w:t>sleutelOntvangend</w:t>
      </w:r>
      <w:r>
        <w:rPr>
          <w:spacing w:val="-2"/>
        </w:rPr>
        <w:t xml:space="preserve"> niet opgenomen, tenzij het laatste object in het antwoordbericht </w:t>
      </w:r>
      <w:del w:id="1631" w:author="Onbekende auteur" w:date="2017-01-30T17:17:00Z">
        <w:r>
          <w:rPr>
            <w:rFonts w:ascii="Courier New" w:hAnsi="Courier New"/>
            <w:spacing w:val="-2"/>
          </w:rPr>
          <w:delText>StUF:</w:delText>
        </w:r>
      </w:del>
      <w:r>
        <w:rPr>
          <w:rFonts w:ascii="Courier New" w:hAnsi="Courier New"/>
          <w:spacing w:val="-2"/>
        </w:rPr>
        <w:t>sleutelVerzendend</w:t>
      </w:r>
      <w:r>
        <w:rPr>
          <w:spacing w:val="-2"/>
        </w:rPr>
        <w:t xml:space="preserve"> bevatte. Als het laatste object in het antwoordbericht het attribute </w:t>
      </w:r>
      <w:del w:id="1632" w:author="Onbekende auteur" w:date="2017-01-30T17:17:00Z">
        <w:r>
          <w:rPr>
            <w:rFonts w:ascii="Courier New" w:hAnsi="Courier New"/>
            <w:spacing w:val="-2"/>
          </w:rPr>
          <w:delText>StUF:</w:delText>
        </w:r>
      </w:del>
      <w:r>
        <w:rPr>
          <w:rFonts w:ascii="Courier New" w:hAnsi="Courier New"/>
          <w:spacing w:val="-2"/>
        </w:rPr>
        <w:t>sleutelGegevensbeheer</w:t>
      </w:r>
      <w:r>
        <w:rPr>
          <w:spacing w:val="-2"/>
        </w:rPr>
        <w:t xml:space="preserve"> bevatte, dan wordt dat attribute </w:t>
      </w:r>
      <w:del w:id="1633" w:author="Onbekende auteur" w:date="2017-01-30T17:17:00Z">
        <w:r>
          <w:rPr>
            <w:rFonts w:ascii="Courier New" w:hAnsi="Courier New"/>
            <w:spacing w:val="-2"/>
          </w:rPr>
          <w:delText>StUF:</w:delText>
        </w:r>
      </w:del>
      <w:r>
        <w:rPr>
          <w:rFonts w:ascii="Courier New" w:hAnsi="Courier New"/>
          <w:spacing w:val="-2"/>
        </w:rPr>
        <w:t>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8">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w:t>
      </w:r>
      <w:del w:id="1634"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w:t>
      </w:r>
      <w:del w:id="1635"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w:t>
      </w:r>
      <w:del w:id="1636"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w:t>
      </w:r>
      <w:del w:id="1637"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w:t>
      </w:r>
      <w:del w:id="1638"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w:t>
      </w:r>
      <w:del w:id="1639"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w:t>
      </w:r>
      <w:del w:id="1640"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w:t>
      </w:r>
      <w:del w:id="1641"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w:t>
      </w:r>
      <w:del w:id="1642"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w:t>
      </w:r>
      <w:del w:id="1643"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w:t>
      </w:r>
      <w:del w:id="1644" w:author="Onbekende auteur" w:date="2017-01-30T17:1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w:t>
      </w:r>
      <w:del w:id="1645" w:author="Onbekende auteur" w:date="2017-01-30T17:19: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00"/>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ins w:id="1647" w:author="Onbekende auteur" w:date="2017-01-31T13:55:00Z"/>
        </w:rPr>
      </w:pPr>
      <w:ins w:id="1646" w:author="Onbekende auteur" w:date="2017-01-31T13:55:00Z">
        <w:r>
          <w:rPr>
            <w:spacing w:val="-2"/>
          </w:rPr>
        </w:r>
      </w:ins>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del w:id="1648" w:author="Onbekende auteur" w:date="2017-01-30T17:19:00Z">
        <w:r>
          <w:rPr>
            <w:rFonts w:cs="Courier New" w:ascii="Courier New" w:hAnsi="Courier New"/>
          </w:rPr>
          <w:delText>StUF:</w:delText>
        </w:r>
      </w:del>
      <w:r>
        <w:rPr>
          <w:rFonts w:cs="Courier New" w:ascii="Courier New" w:hAnsi="Courier New"/>
        </w:rPr>
        <w:t>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del w:id="1649" w:author="Onbekende auteur" w:date="2017-01-30T17:19:00Z">
        <w:r>
          <w:rPr>
            <w:rFonts w:cs="Courier New" w:ascii="Courier New" w:hAnsi="Courier New"/>
          </w:rPr>
          <w:delText>StUF:</w:delText>
        </w:r>
      </w:del>
      <w:r>
        <w:rPr>
          <w:rFonts w:cs="Courier New" w:ascii="Courier New" w:hAnsi="Courier New"/>
        </w:rPr>
        <w:t>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del w:id="1650" w:author="Onbekende auteur" w:date="2017-01-30T17:19:00Z">
        <w:r>
          <w:rPr>
            <w:rFonts w:ascii="Courier New" w:hAnsi="Courier New"/>
            <w:spacing w:val="-2"/>
          </w:rPr>
          <w:delText>StUF:</w:delText>
        </w:r>
      </w:del>
      <w:r>
        <w:rPr>
          <w:rFonts w:ascii="Courier New" w:hAnsi="Courier New"/>
          <w:spacing w:val="-2"/>
        </w:rPr>
        <w:t>sleutelVerzendend</w:t>
      </w:r>
      <w:r>
        <w:rPr>
          <w:spacing w:val="-2"/>
        </w:rPr>
        <w:t xml:space="preserve">, </w:t>
      </w:r>
      <w:del w:id="1651" w:author="Onbekende auteur" w:date="2017-01-30T17:19:00Z">
        <w:r>
          <w:rPr>
            <w:rFonts w:ascii="Courier New" w:hAnsi="Courier New"/>
            <w:spacing w:val="-2"/>
          </w:rPr>
          <w:delText>StUF:</w:delText>
        </w:r>
      </w:del>
      <w:r>
        <w:rPr>
          <w:rFonts w:ascii="Courier New" w:hAnsi="Courier New"/>
          <w:spacing w:val="-2"/>
        </w:rPr>
        <w:t>sleutelOntvangend</w:t>
      </w:r>
      <w:r>
        <w:rPr>
          <w:spacing w:val="-2"/>
        </w:rPr>
        <w:t xml:space="preserve"> en </w:t>
      </w:r>
      <w:del w:id="1652" w:author="Onbekende auteur" w:date="2017-01-30T17:19:00Z">
        <w:r>
          <w:rPr>
            <w:rFonts w:ascii="Courier New" w:hAnsi="Courier New"/>
            <w:spacing w:val="-2"/>
          </w:rPr>
          <w:delText>StUF:</w:delText>
        </w:r>
      </w:del>
      <w:r>
        <w:rPr>
          <w:rFonts w:ascii="Courier New" w:hAnsi="Courier New"/>
          <w:spacing w:val="-2"/>
        </w:rPr>
        <w:t>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__RefHeading___Toc23966_727453760"/>
      <w:bookmarkStart w:id="119" w:name="Ref_VullenObjectenAntwoord"/>
      <w:bookmarkStart w:id="120" w:name="Ref_VullenObjectenAntwoord"/>
      <w:bookmarkEnd w:id="118"/>
      <w:bookmarkEnd w:id="120"/>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w:t>
      </w:r>
      <w:del w:id="1653" w:author="Onbekende auteur" w:date="2017-01-30T17:20:00Z">
        <w:r>
          <w:rPr/>
          <w:delText xml:space="preserve">met de attributes </w:delText>
        </w:r>
      </w:del>
      <w:del w:id="1654" w:author="Onbekende auteur" w:date="2017-01-30T17:20:00Z">
        <w:r>
          <w:rPr>
            <w:rFonts w:ascii="Courier New" w:hAnsi="Courier New"/>
          </w:rPr>
          <w:delText>xsi:nil=”true”</w:delText>
        </w:r>
      </w:del>
      <w:del w:id="1655" w:author="Onbekende auteur" w:date="2017-01-30T17:20:00Z">
        <w:r>
          <w:rPr/>
          <w:delText xml:space="preserve"> en </w:delText>
        </w:r>
      </w:del>
      <w:del w:id="1656" w:author="Onbekende auteur" w:date="2017-01-30T17:20:00Z">
        <w:r>
          <w:rPr>
            <w:rFonts w:ascii="Courier New" w:hAnsi="Courier New"/>
          </w:rPr>
          <w:delText>StUF:</w:delText>
        </w:r>
      </w:del>
      <w:r>
        <w:rPr>
          <w:rFonts w:ascii="Courier New" w:hAnsi="Courier New"/>
        </w:rPr>
        <w:t>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w:t>
      </w:r>
      <w:del w:id="1657" w:author="Onbekende auteur" w:date="2017-01-30T17:20:00Z">
        <w:r>
          <w:rPr/>
          <w:delText xml:space="preserve">met de attributes </w:delText>
        </w:r>
      </w:del>
      <w:del w:id="1658" w:author="Onbekende auteur" w:date="2017-01-30T17:20:00Z">
        <w:r>
          <w:rPr>
            <w:rFonts w:ascii="Courier New" w:hAnsi="Courier New"/>
          </w:rPr>
          <w:delText>xsi:nil=”true”</w:delText>
        </w:r>
      </w:del>
      <w:del w:id="1659" w:author="Onbekende auteur" w:date="2017-01-30T17:20:00Z">
        <w:r>
          <w:rPr/>
          <w:delText xml:space="preserve"> en </w:delText>
        </w:r>
      </w:del>
      <w:del w:id="1660" w:author="Onbekende auteur" w:date="2017-01-30T17:20:00Z">
        <w:r>
          <w:rPr>
            <w:rFonts w:ascii="Courier New" w:hAnsi="Courier New"/>
          </w:rPr>
          <w:delText>StUF:</w:delText>
        </w:r>
      </w:del>
      <w:r>
        <w:rPr>
          <w:rFonts w:ascii="Courier New" w:hAnsi="Courier New"/>
        </w:rPr>
        <w:t>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w:t>
      </w:r>
      <w:del w:id="1661" w:author="Onbekende auteur" w:date="2017-01-30T17:20:00Z">
        <w:r>
          <w:rPr/>
          <w:delText xml:space="preserve">met de attributes </w:delText>
        </w:r>
      </w:del>
      <w:del w:id="1662" w:author="Onbekende auteur" w:date="2017-01-30T17:20:00Z">
        <w:r>
          <w:rPr>
            <w:rFonts w:ascii="Courier New" w:hAnsi="Courier New"/>
          </w:rPr>
          <w:delText>xsi:nil=”true”</w:delText>
        </w:r>
      </w:del>
      <w:del w:id="1663" w:author="Onbekende auteur" w:date="2017-01-30T17:20:00Z">
        <w:r>
          <w:rPr/>
          <w:delText xml:space="preserve"> en </w:delText>
        </w:r>
      </w:del>
      <w:del w:id="1664" w:author="Onbekende auteur" w:date="2017-01-30T17:20:00Z">
        <w:r>
          <w:rPr>
            <w:rFonts w:ascii="Courier New" w:hAnsi="Courier New"/>
          </w:rPr>
          <w:delText>StUF:</w:delText>
        </w:r>
      </w:del>
      <w:r>
        <w:rPr>
          <w:rFonts w:ascii="Courier New" w:hAnsi="Courier New"/>
        </w:rPr>
        <w:t>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ins w:id="1665" w:author="Onbekende auteur" w:date="2017-01-31T16:17:00Z">
        <w:r>
          <w:rPr>
            <w:spacing w:val="-2"/>
          </w:rPr>
          <w:t xml:space="preserve"> </w:t>
        </w:r>
      </w:ins>
      <w:ins w:id="1666" w:author="Onbekende auteur" w:date="2017-01-31T16:17:00Z">
        <w:r>
          <w:rPr>
            <w:spacing w:val="-2"/>
          </w:rPr>
          <w:t xml:space="preserve">In geval van een relatie wordt niet het attribute </w:t>
        </w:r>
      </w:ins>
      <w:ins w:id="1667" w:author="Onbekende auteur" w:date="2017-01-31T16:17:00Z">
        <w:r>
          <w:rPr>
            <w:rFonts w:ascii="Courier New" w:hAnsi="Courier New"/>
            <w:spacing w:val="-2"/>
          </w:rPr>
          <w:t>noValue</w:t>
        </w:r>
      </w:ins>
      <w:ins w:id="1668" w:author="Onbekende auteur" w:date="2017-01-31T16:17:00Z">
        <w:r>
          <w:rPr>
            <w:spacing w:val="-2"/>
          </w:rPr>
          <w:t xml:space="preserve"> gevuld met deze waarden, maar het element </w:t>
        </w:r>
      </w:ins>
      <w:ins w:id="1669" w:author="Onbekende auteur" w:date="2017-01-31T16:17:00Z">
        <w:r>
          <w:rPr>
            <w:rFonts w:ascii="Courier New" w:hAnsi="Courier New"/>
            <w:spacing w:val="-2"/>
          </w:rPr>
          <w:t>&lt;leeg&gt;</w:t>
        </w:r>
      </w:ins>
      <w:ins w:id="1670" w:author="Onbekende auteur" w:date="2017-01-31T16:17:00Z">
        <w:r>
          <w:rPr>
            <w:spacing w:val="-2"/>
          </w:rPr>
          <w:t xml:space="preserve"> binnen het element voor de relatie, zie paragraaf </w:t>
        </w:r>
      </w:ins>
      <w:ins w:id="1671" w:author="Onbekende auteur" w:date="2017-01-31T16:17:00Z">
        <w:r>
          <w:rPr>
            <w:spacing w:val="-2"/>
          </w:rPr>
          <w:fldChar w:fldCharType="begin"/>
        </w:r>
      </w:ins>
      <w:r>
        <w:instrText> REF __RefHeading__36654993 \r \h </w:instrText>
      </w:r>
      <w:r>
        <w:fldChar w:fldCharType="separate"/>
      </w:r>
      <w:r>
        <w:t>3.4.2</w:t>
      </w:r>
      <w:r>
        <w:fldChar w:fldCharType="end"/>
      </w:r>
      <w:ins w:id="1672" w:author="Onbekende auteur" w:date="2017-01-31T16:17:00Z">
        <w:r>
          <w:rPr>
            <w:spacing w:val="-2"/>
          </w:rPr>
          <w:t>.</w:t>
        </w:r>
      </w:ins>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del w:id="1673" w:author="Onbekende auteur" w:date="2017-01-30T17:20:00Z">
        <w:r>
          <w:rPr>
            <w:rFonts w:cs="Courier New" w:ascii="Courier New" w:hAnsi="Courier New"/>
            <w:spacing w:val="-2"/>
          </w:rPr>
          <w:delText>StUF:</w:delText>
        </w:r>
      </w:del>
      <w:r>
        <w:rPr>
          <w:rFonts w:cs="Courier New" w:ascii="Courier New" w:hAnsi="Courier New"/>
          <w:spacing w:val="-2"/>
        </w:rPr>
        <w:t>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del w:id="1675" w:author="Onbekende auteur" w:date="2017-01-30T17:20:00Z"/>
        </w:rPr>
      </w:pPr>
      <w:del w:id="1674" w:author="Onbekende auteur" w:date="2017-01-30T17:20:00Z">
        <w:r>
          <w:rPr>
            <w:spacing w:val="-2"/>
          </w:rPr>
        </w:r>
      </w:del>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del w:id="1676" w:author="Onbekende auteur" w:date="2017-01-30T17:20:00Z">
        <w:r>
          <w:rPr>
            <w:rFonts w:ascii="Courier New" w:hAnsi="Courier New"/>
          </w:rPr>
          <w:delText>StUF:</w:delText>
        </w:r>
      </w:del>
      <w:r>
        <w:rPr>
          <w:rFonts w:ascii="Courier New" w:hAnsi="Courier New"/>
        </w:rPr>
        <w:t>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t xml:space="preserve">de </w:t>
      </w:r>
      <w:r>
        <w:rPr>
          <w:spacing w:val="-2"/>
        </w:rPr>
        <w:t xml:space="preserve">metagegevens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w:t>
      </w:r>
      <w:r>
        <w:rPr>
          <w:rFonts w:ascii="Courier New" w:hAnsi="Courier New"/>
          <w:spacing w:val="-2"/>
        </w:rPr>
        <w:t>&lt;inOnderzoek</w:t>
      </w:r>
      <w:r>
        <w:rPr>
          <w:spacing w:val="-2"/>
        </w:rPr>
        <w:t xml:space="preserve">&gt; of </w:t>
      </w:r>
      <w:r>
        <w:rPr>
          <w:rFonts w:ascii="Courier New" w:hAnsi="Courier New"/>
          <w:spacing w:val="-2"/>
        </w:rPr>
        <w:t>&lt;inBewerking&gt;</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del w:id="1677" w:author="Onbekende auteur" w:date="2017-01-30T17:20:00Z">
        <w:r>
          <w:rPr>
            <w:rFonts w:ascii="Courier New" w:hAnsi="Courier New"/>
          </w:rPr>
          <w:delText>StUF:</w:delText>
        </w:r>
      </w:del>
      <w:r>
        <w:rPr>
          <w:rFonts w:ascii="Courier New" w:hAnsi="Courier New"/>
        </w:rPr>
        <w:t>groepsnaam</w:t>
      </w:r>
      <w:r>
        <w:rPr/>
        <w:t xml:space="preserve"> en </w:t>
      </w:r>
      <w:del w:id="1678" w:author="Onbekende auteur" w:date="2017-01-30T17:20:00Z">
        <w:r>
          <w:rPr>
            <w:rFonts w:ascii="Courier New" w:hAnsi="Courier New"/>
          </w:rPr>
          <w:delText>StUF:</w:delText>
        </w:r>
      </w:del>
      <w:r>
        <w:rPr>
          <w:rFonts w:ascii="Courier New" w:hAnsi="Courier New"/>
        </w:rPr>
        <w:t>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del w:id="1679" w:author="Onbekende auteur" w:date="2017-01-31T12:30:00Z">
        <w:r>
          <w:rPr>
            <w:rFonts w:ascii="Courier New" w:hAnsi="Courier New"/>
          </w:rPr>
          <w:delText>StUF:</w:delText>
        </w:r>
      </w:del>
      <w:r>
        <w:rPr>
          <w:rFonts w:ascii="Courier New" w:hAnsi="Courier New"/>
        </w:rPr>
        <w:t>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del w:id="1680" w:author="Onbekende auteur" w:date="2017-01-30T17:20:00Z">
        <w:r>
          <w:rPr>
            <w:rFonts w:ascii="Courier New" w:hAnsi="Courier New"/>
          </w:rPr>
          <w:delText>StUF:</w:delText>
        </w:r>
      </w:del>
      <w:r>
        <w:rPr>
          <w:rFonts w:ascii="Courier New" w:hAnsi="Courier New"/>
        </w:rPr>
        <w:t>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 xml:space="preserve">&lt;inOnderzoek </w:t>
      </w:r>
      <w:del w:id="1681" w:author="Onbekende auteur" w:date="2017-01-30T17:20:00Z">
        <w:r>
          <w:rPr>
            <w:rFonts w:ascii="Courier New" w:hAnsi="Courier New"/>
          </w:rPr>
          <w:delText>StUF:</w:delText>
        </w:r>
      </w:del>
      <w:r>
        <w:rPr>
          <w:rFonts w:ascii="Courier New" w:hAnsi="Courier New"/>
        </w:rPr>
        <w:t>groepsnaam=”geboortegroep”&gt;</w:t>
      </w:r>
      <w:r>
        <w:rPr/>
        <w:t xml:space="preserve"> niet in het antwoord worden opgenomen.</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1" w:name="Ref_antwoorHistorieN"/>
      <w:bookmarkStart w:id="122" w:name="Ref_antwoorHistorieN"/>
      <w:bookmarkEnd w:id="122"/>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w:t>
      </w:r>
      <w:r>
        <w:rPr>
          <w:b w:val="false"/>
          <w:bCs w:val="false"/>
          <w:i w:val="false"/>
          <w:iCs w:val="false"/>
          <w:spacing w:val="-2"/>
          <w:u w:val="none"/>
        </w:rPr>
        <w:t>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del w:id="1682" w:author="Onbekende auteur" w:date="2017-01-31T13:56:00Z">
        <w:r>
          <w:rPr>
            <w:rFonts w:ascii="Courier New" w:hAnsi="Courier New"/>
            <w:b w:val="false"/>
            <w:bCs w:val="false"/>
            <w:i w:val="false"/>
            <w:iCs w:val="false"/>
            <w:spacing w:val="-2"/>
            <w:u w:val="none"/>
          </w:rPr>
          <w:delText>StUF:</w:delText>
        </w:r>
      </w:del>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actuele tijdstip. Daarnaast worden gebeurtenissen met een waarde voor het attribute </w:t>
      </w:r>
      <w:del w:id="1683" w:author="Onbekende auteur" w:date="2017-01-31T13:56:00Z">
        <w:r>
          <w:rPr>
            <w:rFonts w:ascii="Courier New" w:hAnsi="Courier New"/>
            <w:b w:val="false"/>
            <w:bCs w:val="false"/>
            <w:i w:val="false"/>
            <w:iCs w:val="false"/>
            <w:spacing w:val="-2"/>
            <w:u w:val="none"/>
          </w:rPr>
          <w:delText>StUF:</w:delText>
        </w:r>
      </w:del>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9">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r>
      <w:ins w:id="1684" w:author="Onbekende auteur" w:date="2017-01-30T17:21:00Z">
        <w:r>
          <w:rPr>
            <w:rFonts w:ascii="Courier New" w:hAnsi="Courier New"/>
            <w:sz w:val="16"/>
            <w:szCs w:val="16"/>
          </w:rPr>
          <w:t xml:space="preserve"> </w:t>
        </w:r>
      </w:ins>
      <w:del w:id="1685" w:author="Onbekende auteur" w:date="2017-01-30T17:21:00Z">
        <w:r>
          <w:rPr>
            <w:rFonts w:ascii="Courier New" w:hAnsi="Courier New"/>
            <w:sz w:val="16"/>
            <w:szCs w:val="16"/>
          </w:rPr>
          <w:tab/>
          <w:delText xml:space="preserve">    </w:delText>
        </w:r>
      </w:del>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w:t>
      </w:r>
      <w:del w:id="1686" w:author="Onbekende auteur" w:date="2017-01-30T17:21: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w:t>
      </w:r>
      <w:del w:id="1687" w:author="Onbekende auteur" w:date="2017-01-30T17:21: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w:t>
      </w:r>
      <w:del w:id="1688" w:author="Onbekende auteur" w:date="2017-01-30T17:21: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w:t>
      </w:r>
      <w:del w:id="1689" w:author="Onbekende auteur" w:date="2017-01-30T17:22: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3" w:name="__RefHeading__36113624"/>
      <w:bookmarkStart w:id="124" w:name="Ref_AntwoordHistorieP"/>
      <w:bookmarkStart w:id="125" w:name="Ref_AntwoordHistorieP"/>
      <w:bookmarkEnd w:id="123"/>
      <w:bookmarkEnd w:id="125"/>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gelden de volgende regels:</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del w:id="1690" w:author="Onbekende auteur" w:date="2017-01-31T13:57:00Z">
        <w:r>
          <w:rPr>
            <w:rFonts w:ascii="Courier New" w:hAnsi="Courier New"/>
            <w:b w:val="false"/>
            <w:bCs w:val="false"/>
            <w:i w:val="false"/>
            <w:iCs w:val="false"/>
            <w:spacing w:val="-2"/>
            <w:u w:val="none"/>
          </w:rPr>
          <w:delText>StUF:</w:delText>
        </w:r>
      </w:del>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del w:id="1691" w:author="Onbekende auteur" w:date="2017-01-31T13:57:00Z">
        <w:r>
          <w:rPr>
            <w:rFonts w:ascii="Courier New" w:hAnsi="Courier New"/>
            <w:b w:val="false"/>
            <w:bCs w:val="false"/>
            <w:i w:val="false"/>
            <w:iCs w:val="false"/>
            <w:spacing w:val="-2"/>
            <w:u w:val="none"/>
          </w:rPr>
          <w:delText>StUF:</w:delText>
        </w:r>
      </w:del>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5"/>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w:t>
      </w:r>
      <w:del w:id="1692" w:author="Onbekende auteur" w:date="2017-01-30T17:22:00Z">
        <w:r>
          <w:rPr/>
          <w:delText>gegeven</w:delText>
        </w:r>
      </w:del>
      <w:ins w:id="1693" w:author="Onbekende auteur" w:date="2017-01-30T17:22:00Z">
        <w:r>
          <w:rPr/>
          <w:t>element</w:t>
        </w:r>
      </w:ins>
      <w:r>
        <w:rPr/>
        <w:t xml:space="preserve"> met </w:t>
      </w:r>
      <w:del w:id="1694" w:author="Onbekende auteur" w:date="2017-01-30T17:22:00Z">
        <w:r>
          <w:rPr>
            <w:rFonts w:ascii="Courier New" w:hAnsi="Courier New"/>
          </w:rPr>
          <w:delText>StUF:</w:delText>
        </w:r>
      </w:del>
      <w:r>
        <w:rPr>
          <w:rFonts w:ascii="Courier New" w:hAnsi="Courier New"/>
        </w:rPr>
        <w:t>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w:t>
      </w:r>
      <w:ins w:id="1695" w:author="Onbekende auteur" w:date="2017-01-31T13:33:00Z">
        <w:r>
          <w:rPr/>
          <w:t xml:space="preserve">gegevens </w:t>
        </w:r>
      </w:ins>
      <w:r>
        <w:rPr/>
        <w:t xml:space="preserve">geldig zijn en eindGeldigheid met het grootste tijdstip </w:t>
      </w:r>
      <w:del w:id="1696" w:author="Onbekende auteur" w:date="2017-01-31T13:33:00Z">
        <w:r>
          <w:rPr/>
          <w:delText xml:space="preserve">of geenWaarde </w:delText>
        </w:r>
      </w:del>
      <w:r>
        <w:rPr/>
        <w:t>waarvoor alle opgevraagde gegevens geldig zijn.</w:t>
      </w:r>
      <w:ins w:id="1697" w:author="Onbekende auteur" w:date="2017-01-31T13:34:00Z">
        <w:r>
          <w:rPr/>
          <w:t xml:space="preserve"> </w:t>
        </w:r>
      </w:ins>
      <w:ins w:id="1698" w:author="Onbekende auteur" w:date="2017-01-31T13:34:00Z">
        <w:r>
          <w:rPr/>
          <w:t xml:space="preserve">Als alle opgevraagde gegevens nu geldig zijn, dan wordt eindGeldigheid opgenomen met een lege elementinhoud. </w:t>
        </w:r>
      </w:ins>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w:t>
      </w:r>
      <w:del w:id="1699" w:author="Onbekende auteur" w:date="2017-01-30T17:22: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ins w:id="1700" w:author="Onbekende auteur" w:date="2017-01-31T12:32:00Z">
        <w:r>
          <w:rPr>
            <w:rFonts w:ascii="Courier New" w:hAnsi="Courier New"/>
            <w:sz w:val="16"/>
            <w:szCs w:val="16"/>
          </w:rPr>
          <w:tab/>
          <w:tab/>
          <w:tab/>
        </w:r>
      </w:ins>
      <w:ins w:id="1701" w:author="Onbekende auteur" w:date="2017-01-31T12:32:00Z">
        <w:r>
          <w:rPr>
            <w:rFonts w:ascii="Courier New" w:hAnsi="Courier New"/>
            <w:sz w:val="16"/>
            <w:szCs w:val="16"/>
          </w:rPr>
          <w:t>&lt;StUF:datum&gt;</w:t>
        </w:r>
      </w:ins>
      <w:r>
        <w:rPr>
          <w:rFonts w:ascii="Courier New" w:hAnsi="Courier New"/>
          <w:sz w:val="16"/>
          <w:szCs w:val="16"/>
        </w:rPr>
        <w:t>1977-07-08</w:t>
      </w:r>
      <w:ins w:id="1702" w:author="Onbekende auteur" w:date="2017-01-31T12:32:00Z">
        <w:r>
          <w:rPr>
            <w:rFonts w:ascii="Courier New" w:hAnsi="Courier New"/>
            <w:sz w:val="16"/>
            <w:szCs w:val="16"/>
          </w:rPr>
          <w:t>&lt;/StUF:datum&gt;</w:t>
        </w:r>
      </w:ins>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ins w:id="1703" w:author="Onbekende auteur" w:date="2017-01-31T12:32:00Z">
        <w:r>
          <w:rPr>
            <w:rFonts w:ascii="Courier New" w:hAnsi="Courier New"/>
            <w:sz w:val="16"/>
            <w:szCs w:val="16"/>
          </w:rPr>
          <w:tab/>
          <w:tab/>
        </w:r>
      </w:ins>
      <w:r>
        <w:rPr>
          <w:rFonts w:ascii="Courier New" w:hAnsi="Courier New"/>
          <w:sz w:val="16"/>
          <w:szCs w:val="16"/>
        </w:rPr>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ins w:id="1704" w:author="Onbekende auteur" w:date="2017-01-31T12:32:00Z">
        <w:r>
          <w:rPr>
            <w:rFonts w:ascii="Courier New" w:hAnsi="Courier New"/>
            <w:sz w:val="16"/>
            <w:szCs w:val="16"/>
          </w:rPr>
          <w:tab/>
          <w:tab/>
          <w:tab/>
          <w:tab/>
          <w:tab/>
        </w:r>
      </w:ins>
      <w:ins w:id="1705" w:author="Onbekende auteur" w:date="2017-01-31T12:32:00Z">
        <w:r>
          <w:rPr>
            <w:rFonts w:ascii="Courier New" w:hAnsi="Courier New"/>
            <w:sz w:val="16"/>
            <w:szCs w:val="16"/>
          </w:rPr>
          <w:t>&lt;StUF:datum&gt;</w:t>
        </w:r>
      </w:ins>
      <w:r>
        <w:rPr>
          <w:rFonts w:ascii="Courier New" w:hAnsi="Courier New"/>
          <w:sz w:val="16"/>
          <w:szCs w:val="16"/>
        </w:rPr>
        <w:t>1999-11-08</w:t>
      </w:r>
      <w:ins w:id="1706" w:author="Onbekende auteur" w:date="2017-01-31T12:32:00Z">
        <w:r>
          <w:rPr>
            <w:rFonts w:ascii="Courier New" w:hAnsi="Courier New"/>
            <w:sz w:val="16"/>
            <w:szCs w:val="16"/>
          </w:rPr>
          <w:t>&lt;/StUF:datum&gt;</w:t>
        </w:r>
      </w:ins>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ins w:id="1707" w:author="Onbekende auteur" w:date="2017-01-31T12:32:00Z">
        <w:r>
          <w:rPr>
            <w:rFonts w:ascii="Courier New" w:hAnsi="Courier New"/>
            <w:sz w:val="16"/>
            <w:szCs w:val="16"/>
          </w:rPr>
          <w:tab/>
          <w:tab/>
          <w:tab/>
          <w:tab/>
        </w:r>
      </w:ins>
      <w:r>
        <w:rPr>
          <w:rFonts w:ascii="Courier New" w:hAnsi="Courier New"/>
          <w:sz w:val="16"/>
          <w:szCs w:val="16"/>
        </w:rPr>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ins w:id="1708" w:author="Onbekende auteur" w:date="2017-01-31T12:32:00Z">
        <w:r>
          <w:rPr>
            <w:rFonts w:ascii="Courier New" w:hAnsi="Courier New"/>
            <w:sz w:val="16"/>
            <w:szCs w:val="16"/>
          </w:rPr>
          <w:tab/>
          <w:tab/>
          <w:tab/>
          <w:tab/>
          <w:tab/>
        </w:r>
      </w:ins>
      <w:ins w:id="1709" w:author="Onbekende auteur" w:date="2017-01-31T12:32:00Z">
        <w:r>
          <w:rPr>
            <w:rFonts w:ascii="Courier New" w:hAnsi="Courier New"/>
            <w:sz w:val="16"/>
            <w:szCs w:val="16"/>
          </w:rPr>
          <w:t>&lt;StUF:datum&gt;</w:t>
        </w:r>
      </w:ins>
      <w:r>
        <w:rPr>
          <w:rFonts w:ascii="Courier New" w:hAnsi="Courier New"/>
          <w:sz w:val="16"/>
          <w:szCs w:val="16"/>
        </w:rPr>
        <w:t>2005-06-01</w:t>
      </w:r>
      <w:ins w:id="1710" w:author="Onbekende auteur" w:date="2017-01-31T12:32:00Z">
        <w:r>
          <w:rPr>
            <w:rFonts w:ascii="Courier New" w:hAnsi="Courier New"/>
            <w:sz w:val="16"/>
            <w:szCs w:val="16"/>
          </w:rPr>
          <w:t>&lt;/StUF:datum&gt;</w:t>
        </w:r>
      </w:ins>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ins w:id="1711" w:author="Onbekende auteur" w:date="2017-01-31T12:32:00Z">
        <w:r>
          <w:rPr>
            <w:rFonts w:ascii="Courier New" w:hAnsi="Courier New"/>
            <w:sz w:val="16"/>
            <w:szCs w:val="16"/>
          </w:rPr>
          <w:tab/>
          <w:tab/>
          <w:tab/>
          <w:tab/>
        </w:r>
      </w:ins>
      <w:r>
        <w:rPr>
          <w:rFonts w:ascii="Courier New" w:hAnsi="Courier New"/>
          <w:sz w:val="16"/>
          <w:szCs w:val="16"/>
        </w:rPr>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6"/>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w:t>
      </w:r>
      <w:ins w:id="1712" w:author="Onbekende auteur" w:date="2017-01-31T13:35:00Z">
        <w:r>
          <w:rPr>
            <w:rFonts w:ascii="Courier New" w:hAnsi="Courier New"/>
          </w:rPr>
          <w:t>&lt;StUF:</w:t>
        </w:r>
      </w:ins>
      <w:r>
        <w:rPr>
          <w:rFonts w:ascii="Courier New" w:hAnsi="Courier New"/>
          <w:rPrChange w:id="0" w:author="Onbekende auteur" w:date="2017-01-31T13:35:00Z"/>
        </w:rPr>
        <w:t>eindGeldigheid</w:t>
      </w:r>
      <w:ins w:id="1714" w:author="Onbekende auteur" w:date="2017-01-31T13:35:00Z">
        <w:r>
          <w:rPr>
            <w:rFonts w:ascii="Courier New" w:hAnsi="Courier New"/>
          </w:rPr>
          <w:t>&gt;</w:t>
        </w:r>
      </w:ins>
      <w:r>
        <w:rPr/>
        <w:t xml:space="preserve"> </w:t>
      </w:r>
      <w:del w:id="1715" w:author="Onbekende auteur" w:date="2017-01-31T13:35:00Z">
        <w:r>
          <w:rPr/>
          <w:delText>geenWaarde</w:delText>
        </w:r>
      </w:del>
      <w:ins w:id="1716" w:author="Onbekende auteur" w:date="2017-01-31T13:35:00Z">
        <w:r>
          <w:rPr/>
          <w:t>met een lege elementinhoud</w:t>
        </w:r>
      </w:ins>
      <w:r>
        <w:rPr/>
        <w:t xml:space="preserv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w:t>
      </w:r>
      <w:ins w:id="1717" w:author="Onbekende auteur" w:date="2017-01-31T13:35:00Z">
        <w:r>
          <w:rPr>
            <w:rFonts w:ascii="Courier New" w:hAnsi="Courier New"/>
          </w:rPr>
          <w:t>&lt;StUF:</w:t>
        </w:r>
      </w:ins>
      <w:r>
        <w:rPr>
          <w:rFonts w:ascii="Courier New" w:hAnsi="Courier New"/>
          <w:rPrChange w:id="0" w:author="Onbekende auteur" w:date="2017-01-31T13:36:00Z"/>
        </w:rPr>
        <w:t>eindRelatie</w:t>
      </w:r>
      <w:ins w:id="1719" w:author="Onbekende auteur" w:date="2017-01-31T13:35:00Z">
        <w:r>
          <w:rPr>
            <w:rFonts w:ascii="Courier New" w:hAnsi="Courier New"/>
          </w:rPr>
          <w:t>&gt;</w:t>
        </w:r>
      </w:ins>
      <w:r>
        <w:rPr/>
        <w:t xml:space="preserve"> </w:t>
      </w:r>
      <w:del w:id="1720" w:author="Onbekende auteur" w:date="2017-01-31T13:35:00Z">
        <w:r>
          <w:rPr/>
          <w:delText xml:space="preserve">'geenWaarde' </w:delText>
        </w:r>
      </w:del>
      <w:r>
        <w:rPr/>
        <w:t xml:space="preserve">en met </w:t>
      </w:r>
      <w:ins w:id="1721" w:author="Onbekende auteur" w:date="2017-01-31T13:36:00Z">
        <w:r>
          <w:rPr>
            <w:rFonts w:ascii="Courier New" w:hAnsi="Courier New"/>
          </w:rPr>
          <w:t>&lt;StUF:</w:t>
        </w:r>
      </w:ins>
      <w:r>
        <w:rPr>
          <w:rFonts w:ascii="Courier New" w:hAnsi="Courier New"/>
          <w:rPrChange w:id="0" w:author="Onbekende auteur" w:date="2017-01-31T13:36:00Z"/>
        </w:rPr>
        <w:t>eindGeldigheid</w:t>
      </w:r>
      <w:ins w:id="1723" w:author="Onbekende auteur" w:date="2017-01-31T13:36:00Z">
        <w:r>
          <w:rPr>
            <w:rFonts w:ascii="Courier New" w:hAnsi="Courier New"/>
          </w:rPr>
          <w:t>&gt;</w:t>
        </w:r>
      </w:ins>
      <w:r>
        <w:rPr/>
        <w:t xml:space="preserve"> </w:t>
      </w:r>
      <w:del w:id="1724" w:author="Onbekende auteur" w:date="2017-01-31T13:36:00Z">
        <w:r>
          <w:rPr/>
          <w:delText>'geenWaarde'</w:delText>
        </w:r>
      </w:del>
      <w:ins w:id="1725" w:author="Onbekende auteur" w:date="2017-01-31T13:36:00Z">
        <w:r>
          <w:rPr/>
          <w:t>met een lege elementinhoud</w:t>
        </w:r>
      </w:ins>
      <w:r>
        <w:rPr/>
        <w:t xml:space="preserv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w:t>
      </w:r>
      <w:del w:id="1726" w:author="Onbekende auteur" w:date="2017-01-30T17:23:00Z">
        <w:r>
          <w:rPr/>
          <w:delText xml:space="preserve"> en de attributes </w:delText>
        </w:r>
      </w:del>
      <w:del w:id="1727" w:author="Onbekende auteur" w:date="2017-01-30T17:23:00Z">
        <w:r>
          <w:rPr>
            <w:rFonts w:ascii="Courier New" w:hAnsi="Courier New"/>
          </w:rPr>
          <w:delText>xsi:nil=”true”</w:delText>
        </w:r>
      </w:del>
      <w:del w:id="1728" w:author="Onbekende auteur" w:date="2017-01-30T17:23:00Z">
        <w:r>
          <w:rPr/>
          <w:delText xml:space="preserve"> en </w:delText>
        </w:r>
      </w:del>
      <w:del w:id="1729" w:author="Onbekende auteur" w:date="2017-01-30T17:23:00Z">
        <w:r>
          <w:rPr>
            <w:rFonts w:ascii="Courier New" w:hAnsi="Courier New"/>
          </w:rPr>
          <w:delText>StUF:noValue=”geenWaarde”</w:delText>
        </w:r>
      </w:del>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w:t>
      </w:r>
      <w:del w:id="1730" w:author="Onbekende auteur" w:date="2017-01-31T13:37:00Z">
        <w:r>
          <w:rPr/>
          <w:delText>geenWaarde</w:delText>
        </w:r>
      </w:del>
      <w:ins w:id="1731" w:author="Onbekende auteur" w:date="2017-01-31T13:37:00Z">
        <w:r>
          <w:rPr/>
          <w:t>een lege elementinhoud</w:t>
        </w:r>
      </w:ins>
      <w:r>
        <w:rPr/>
        <w:t xml:space="preserv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7"/>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 xml:space="preserve">Een ten onrechte opgevoerde relatie die niet is vervangen door een andere relatie </w:t>
      </w:r>
      <w:del w:id="1732" w:author="Onbekende auteur" w:date="2017-01-30T19:58:00Z">
        <w:r>
          <w:rPr/>
          <w:delText>kan niet worden</w:delText>
        </w:r>
      </w:del>
      <w:ins w:id="1733" w:author="Onbekende auteur" w:date="2017-01-30T19:58:00Z">
        <w:r>
          <w:rPr/>
          <w:t>wordt in een La09- of La10-antwoordbericht opgenomen in een element voor de relatie dat als enige element</w:t>
        </w:r>
      </w:ins>
      <w:del w:id="1734" w:author="Onbekende auteur" w:date="2017-01-30T19:58:00Z">
        <w:r>
          <w:rPr/>
          <w:delText xml:space="preserve"> opgenomen in</w:delText>
        </w:r>
      </w:del>
      <w:r>
        <w:rPr/>
        <w:t xml:space="preserve"> een historieFormeelRelatie element </w:t>
      </w:r>
      <w:del w:id="1735" w:author="Onbekende auteur" w:date="2017-01-30T19:59:00Z">
        <w:r>
          <w:rPr/>
          <w:delText xml:space="preserve">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delText>
        </w:r>
      </w:del>
      <w:del w:id="1736" w:author="Onbekende auteur" w:date="2017-01-30T19:56:00Z">
        <w:r>
          <w:rPr/>
          <w:delText>s</w:delText>
        </w:r>
      </w:del>
      <w:del w:id="1737" w:author="Onbekende auteur" w:date="2017-01-30T19:59:00Z">
        <w:r>
          <w:rPr/>
          <w:delText>opgenomen na de beëindigde relaties voor het betreffende entiteittype c.q. na de actuele relaties, als er geen beëindigde relaties zijn c.q als enige relatie</w:delText>
        </w:r>
      </w:del>
      <w:del w:id="1738" w:author="Onbekende auteur" w:date="2017-01-30T19:58:00Z">
        <w:r>
          <w:rPr/>
          <w:delText xml:space="preserve">in een La09- of La10-antwoordbericht </w:delText>
        </w:r>
      </w:del>
      <w:del w:id="1739" w:author="Onbekende auteur" w:date="2017-01-30T19:59:00Z">
        <w:r>
          <w:rPr/>
          <w:delText xml:space="preserve">en wordt </w:delText>
        </w:r>
      </w:del>
      <w:ins w:id="1740" w:author="Onbekende auteur" w:date="2017-01-30T19:59:00Z">
        <w:r>
          <w:rPr/>
          <w:t>bevat</w:t>
        </w:r>
      </w:ins>
      <w:r>
        <w:rPr/>
        <w:t>.</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ins w:id="1741" w:author="Onbekende auteur" w:date="2017-01-31T12:33:00Z">
        <w:r>
          <w:rPr>
            <w:rFonts w:ascii="Courier New" w:hAnsi="Courier New"/>
            <w:sz w:val="16"/>
            <w:szCs w:val="16"/>
          </w:rPr>
          <w:tab/>
          <w:tab/>
          <w:tab/>
        </w:r>
      </w:ins>
      <w:ins w:id="1742" w:author="Onbekende auteur" w:date="2017-01-31T12:33:00Z">
        <w:r>
          <w:rPr>
            <w:rFonts w:ascii="Courier New" w:hAnsi="Courier New"/>
            <w:sz w:val="16"/>
            <w:szCs w:val="16"/>
          </w:rPr>
          <w:t>&lt;StUF:datum&gt;</w:t>
        </w:r>
      </w:ins>
      <w:r>
        <w:rPr>
          <w:rFonts w:ascii="Courier New" w:hAnsi="Courier New"/>
          <w:sz w:val="16"/>
          <w:szCs w:val="16"/>
        </w:rPr>
        <w:t>2008-03-01</w:t>
      </w:r>
      <w:ins w:id="1743" w:author="Onbekende auteur" w:date="2017-01-31T12:33: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44" w:author="Onbekende auteur" w:date="2017-01-31T12:33:00Z">
        <w:r>
          <w:rPr>
            <w:rFonts w:ascii="Courier New" w:hAnsi="Courier New"/>
            <w:sz w:val="16"/>
            <w:szCs w:val="16"/>
          </w:rPr>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w:t>
      </w:r>
      <w:del w:id="1745" w:author="Onbekende auteur" w:date="2017-01-31T12:34: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746" w:author="Onbekende auteur" w:date="2017-01-31T12:34:00Z">
        <w:r>
          <w:rPr>
            <w:rFonts w:ascii="Courier New" w:hAnsi="Courier New"/>
            <w:sz w:val="16"/>
            <w:szCs w:val="16"/>
          </w:rPr>
          <w:tab/>
          <w:tab/>
          <w:tab/>
          <w:tab/>
        </w:r>
      </w:ins>
      <w:ins w:id="1747" w:author="Onbekende auteur" w:date="2017-01-31T12:34:00Z">
        <w:r>
          <w:rPr>
            <w:rFonts w:ascii="Courier New" w:hAnsi="Courier New"/>
            <w:sz w:val="16"/>
            <w:szCs w:val="16"/>
          </w:rPr>
          <w:t>&lt;StUF:datum&gt;</w:t>
        </w:r>
      </w:ins>
      <w:r>
        <w:rPr>
          <w:rFonts w:ascii="Courier New" w:hAnsi="Courier New"/>
          <w:sz w:val="16"/>
          <w:szCs w:val="16"/>
        </w:rPr>
        <w:t>2006-06-01</w:t>
      </w:r>
      <w:ins w:id="1748" w:author="Onbekende auteur" w:date="2017-01-31T12:34: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49" w:author="Onbekende auteur" w:date="2017-01-31T12:34: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w:t>
      </w:r>
      <w:del w:id="1750" w:author="Onbekende auteur" w:date="2017-01-31T12:34: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751" w:author="Onbekende auteur" w:date="2017-01-31T12:34:00Z">
        <w:r>
          <w:rPr>
            <w:rFonts w:ascii="Courier New" w:hAnsi="Courier New"/>
            <w:sz w:val="16"/>
            <w:szCs w:val="16"/>
          </w:rPr>
          <w:tab/>
          <w:tab/>
          <w:tab/>
          <w:tab/>
        </w:r>
      </w:ins>
      <w:ins w:id="1752" w:author="Onbekende auteur" w:date="2017-01-31T12:34:00Z">
        <w:r>
          <w:rPr>
            <w:rFonts w:ascii="Courier New" w:hAnsi="Courier New"/>
            <w:sz w:val="16"/>
            <w:szCs w:val="16"/>
          </w:rPr>
          <w:t>&lt;StUF:datum&gt;</w:t>
        </w:r>
      </w:ins>
      <w:r>
        <w:rPr>
          <w:rFonts w:ascii="Courier New" w:hAnsi="Courier New"/>
          <w:sz w:val="16"/>
          <w:szCs w:val="16"/>
        </w:rPr>
        <w:t>1999-11-08</w:t>
      </w:r>
      <w:ins w:id="1753" w:author="Onbekende auteur" w:date="2017-01-31T12:34: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54" w:author="Onbekende auteur" w:date="2017-01-31T12:34: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ins w:id="1755" w:author="Onbekende auteur" w:date="2017-01-31T12:34:00Z">
        <w:r>
          <w:rPr>
            <w:rFonts w:ascii="Courier New" w:hAnsi="Courier New"/>
            <w:sz w:val="16"/>
            <w:szCs w:val="16"/>
          </w:rPr>
          <w:tab/>
          <w:tab/>
          <w:tab/>
          <w:tab/>
        </w:r>
      </w:ins>
      <w:ins w:id="1756" w:author="Onbekende auteur" w:date="2017-01-31T12:34:00Z">
        <w:r>
          <w:rPr>
            <w:rFonts w:ascii="Courier New" w:hAnsi="Courier New"/>
            <w:sz w:val="16"/>
            <w:szCs w:val="16"/>
          </w:rPr>
          <w:t>&lt;StUF:datum&gt;</w:t>
        </w:r>
      </w:ins>
      <w:r>
        <w:rPr>
          <w:rFonts w:ascii="Courier New" w:hAnsi="Courier New"/>
          <w:sz w:val="16"/>
          <w:szCs w:val="16"/>
        </w:rPr>
        <w:t>2006-06-01</w:t>
      </w:r>
      <w:ins w:id="1757" w:author="Onbekende auteur" w:date="2017-01-31T12:34: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58" w:author="Onbekende auteur" w:date="2017-01-31T12:34:00Z">
        <w:r>
          <w:rPr>
            <w:rFonts w:ascii="Courier New" w:hAnsi="Courier New"/>
            <w:sz w:val="16"/>
            <w:szCs w:val="16"/>
          </w:rPr>
          <w:tab/>
          <w:tab/>
        </w:r>
      </w:ins>
      <w:ins w:id="1759" w:author="Onbekende auteur" w:date="2017-01-31T12:35:00Z">
        <w:r>
          <w:rPr>
            <w:rFonts w:ascii="Courier New" w:hAnsi="Courier New"/>
            <w:sz w:val="16"/>
            <w:szCs w:val="16"/>
          </w:rPr>
          <w:tab/>
        </w:r>
      </w:ins>
      <w:r>
        <w:rPr>
          <w:rFonts w:ascii="Courier New" w:hAnsi="Courier New"/>
          <w:sz w:val="16"/>
          <w:szCs w:val="16"/>
        </w:rPr>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760" w:author="Onbekende auteur" w:date="2017-01-31T12:35:00Z">
        <w:r>
          <w:rPr>
            <w:rFonts w:ascii="Courier New" w:hAnsi="Courier New"/>
            <w:sz w:val="16"/>
            <w:szCs w:val="16"/>
          </w:rPr>
          <w:tab/>
          <w:tab/>
          <w:tab/>
          <w:tab/>
        </w:r>
      </w:ins>
      <w:ins w:id="1761" w:author="Onbekende auteur" w:date="2017-01-31T12:35:00Z">
        <w:r>
          <w:rPr>
            <w:rFonts w:ascii="Courier New" w:hAnsi="Courier New"/>
            <w:sz w:val="16"/>
            <w:szCs w:val="16"/>
          </w:rPr>
          <w:t>&lt;StUF:datum&gt;</w:t>
        </w:r>
      </w:ins>
      <w:r>
        <w:rPr>
          <w:rFonts w:ascii="Courier New" w:hAnsi="Courier New"/>
          <w:sz w:val="16"/>
          <w:szCs w:val="16"/>
        </w:rPr>
        <w:t>1977-07-08</w:t>
      </w:r>
      <w:ins w:id="1762" w:author="Onbekende auteur" w:date="2017-01-31T12:35: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63" w:author="Onbekende auteur" w:date="2017-01-31T12:35: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ins w:id="1764" w:author="Onbekende auteur" w:date="2017-01-31T12:35:00Z">
        <w:r>
          <w:rPr>
            <w:rFonts w:ascii="Courier New" w:hAnsi="Courier New"/>
            <w:sz w:val="16"/>
            <w:szCs w:val="16"/>
          </w:rPr>
          <w:tab/>
          <w:tab/>
          <w:tab/>
          <w:tab/>
        </w:r>
      </w:ins>
      <w:ins w:id="1765" w:author="Onbekende auteur" w:date="2017-01-31T12:35:00Z">
        <w:r>
          <w:rPr>
            <w:rFonts w:ascii="Courier New" w:hAnsi="Courier New"/>
            <w:sz w:val="16"/>
            <w:szCs w:val="16"/>
          </w:rPr>
          <w:t>&lt;StUF:datum&gt;</w:t>
        </w:r>
      </w:ins>
      <w:r>
        <w:rPr>
          <w:rFonts w:ascii="Courier New" w:hAnsi="Courier New"/>
          <w:sz w:val="16"/>
          <w:szCs w:val="16"/>
        </w:rPr>
        <w:t>1999-11-08</w:t>
      </w:r>
      <w:ins w:id="1766" w:author="Onbekende auteur" w:date="2017-01-31T12:35: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67" w:author="Onbekende auteur" w:date="2017-01-31T12:35:00Z">
        <w:r>
          <w:rPr>
            <w:rFonts w:ascii="Courier New" w:hAnsi="Courier New"/>
            <w:sz w:val="16"/>
            <w:szCs w:val="16"/>
          </w:rPr>
          <w:tab/>
          <w:tab/>
          <w:tab/>
        </w:r>
      </w:ins>
      <w:r>
        <w:rPr>
          <w:rFonts w:ascii="Courier New" w:hAnsi="Courier New"/>
          <w:sz w:val="16"/>
          <w:szCs w:val="16"/>
        </w:rPr>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768" w:author="Onbekende auteur" w:date="2017-01-31T12:35:00Z">
        <w:r>
          <w:rPr>
            <w:rFonts w:ascii="Courier New" w:hAnsi="Courier New"/>
            <w:sz w:val="16"/>
            <w:szCs w:val="16"/>
          </w:rPr>
          <w:tab/>
          <w:tab/>
          <w:tab/>
          <w:tab/>
        </w:r>
      </w:ins>
      <w:ins w:id="1769" w:author="Onbekende auteur" w:date="2017-01-31T12:35:00Z">
        <w:r>
          <w:rPr>
            <w:rFonts w:ascii="Courier New" w:hAnsi="Courier New"/>
            <w:sz w:val="16"/>
            <w:szCs w:val="16"/>
          </w:rPr>
          <w:t>&lt;StUF:datum&gt;</w:t>
        </w:r>
      </w:ins>
      <w:r>
        <w:rPr>
          <w:rFonts w:ascii="Courier New" w:hAnsi="Courier New"/>
          <w:sz w:val="16"/>
          <w:szCs w:val="16"/>
        </w:rPr>
        <w:t>2007-03-01</w:t>
      </w:r>
      <w:ins w:id="1770" w:author="Onbekende auteur" w:date="2017-01-31T12:35: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71" w:author="Onbekende auteur" w:date="2017-01-31T12:35: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772" w:author="Onbekende auteur" w:date="2017-01-31T12:35:00Z">
        <w:r>
          <w:rPr>
            <w:rFonts w:ascii="Courier New" w:hAnsi="Courier New"/>
            <w:sz w:val="16"/>
            <w:szCs w:val="16"/>
          </w:rPr>
          <w:tab/>
          <w:tab/>
          <w:tab/>
          <w:tab/>
        </w:r>
      </w:ins>
      <w:ins w:id="1773" w:author="Onbekende auteur" w:date="2017-01-31T12:35:00Z">
        <w:r>
          <w:rPr>
            <w:rFonts w:ascii="Courier New" w:hAnsi="Courier New"/>
            <w:sz w:val="16"/>
            <w:szCs w:val="16"/>
          </w:rPr>
          <w:t>&lt;StUF:datum&gt;</w:t>
        </w:r>
      </w:ins>
      <w:r>
        <w:rPr>
          <w:rFonts w:ascii="Courier New" w:hAnsi="Courier New"/>
          <w:sz w:val="16"/>
          <w:szCs w:val="16"/>
        </w:rPr>
        <w:t>2008-03-01</w:t>
      </w:r>
      <w:ins w:id="1774" w:author="Onbekende auteur" w:date="2017-01-31T12:35: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75" w:author="Onbekende auteur" w:date="2017-01-31T12:36: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776" w:author="Onbekende auteur" w:date="2017-01-31T12:36:00Z">
        <w:r>
          <w:rPr>
            <w:rFonts w:ascii="Courier New" w:hAnsi="Courier New"/>
            <w:sz w:val="16"/>
            <w:szCs w:val="16"/>
          </w:rPr>
          <w:tab/>
          <w:tab/>
          <w:tab/>
          <w:tab/>
        </w:r>
      </w:ins>
      <w:ins w:id="1777" w:author="Onbekende auteur" w:date="2017-01-31T12:36:00Z">
        <w:r>
          <w:rPr>
            <w:rFonts w:ascii="Courier New" w:hAnsi="Courier New"/>
            <w:sz w:val="16"/>
            <w:szCs w:val="16"/>
          </w:rPr>
          <w:t>&lt;StUF:datum&gt;</w:t>
        </w:r>
      </w:ins>
      <w:r>
        <w:rPr>
          <w:rFonts w:ascii="Courier New" w:hAnsi="Courier New"/>
          <w:sz w:val="16"/>
          <w:szCs w:val="16"/>
        </w:rPr>
        <w:t>2005-04-23</w:t>
      </w:r>
      <w:ins w:id="1778" w:author="Onbekende auteur" w:date="2017-01-31T12:3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79" w:author="Onbekende auteur" w:date="2017-01-31T12:36: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780" w:author="Onbekende auteur" w:date="2017-01-31T12:36:00Z">
        <w:r>
          <w:rPr>
            <w:rFonts w:ascii="Courier New" w:hAnsi="Courier New"/>
            <w:sz w:val="16"/>
            <w:szCs w:val="16"/>
          </w:rPr>
          <w:tab/>
          <w:tab/>
          <w:tab/>
          <w:tab/>
        </w:r>
      </w:ins>
      <w:ins w:id="1781" w:author="Onbekende auteur" w:date="2017-01-31T12:36:00Z">
        <w:r>
          <w:rPr>
            <w:rFonts w:ascii="Courier New" w:hAnsi="Courier New"/>
            <w:sz w:val="16"/>
            <w:szCs w:val="16"/>
          </w:rPr>
          <w:t>&lt;StUF:datum&gt;</w:t>
        </w:r>
      </w:ins>
      <w:r>
        <w:rPr>
          <w:rFonts w:ascii="Courier New" w:hAnsi="Courier New"/>
          <w:sz w:val="16"/>
          <w:szCs w:val="16"/>
        </w:rPr>
        <w:t>2007-03-01</w:t>
      </w:r>
      <w:ins w:id="1782" w:author="Onbekende auteur" w:date="2017-01-31T12:3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83" w:author="Onbekende auteur" w:date="2017-01-31T12:36: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784" w:author="Onbekende auteur" w:date="2017-01-31T12:36:00Z">
        <w:r>
          <w:rPr>
            <w:rFonts w:ascii="Courier New" w:hAnsi="Courier New"/>
            <w:sz w:val="16"/>
            <w:szCs w:val="16"/>
          </w:rPr>
          <w:tab/>
          <w:tab/>
          <w:tab/>
          <w:tab/>
        </w:r>
      </w:ins>
      <w:ins w:id="1785" w:author="Onbekende auteur" w:date="2017-01-31T12:36:00Z">
        <w:r>
          <w:rPr>
            <w:rFonts w:ascii="Courier New" w:hAnsi="Courier New"/>
            <w:sz w:val="16"/>
            <w:szCs w:val="16"/>
          </w:rPr>
          <w:t>&lt;StUF:datum&gt;</w:t>
        </w:r>
      </w:ins>
      <w:bookmarkStart w:id="126" w:name="DDE_LINK2"/>
      <w:r>
        <w:rPr>
          <w:rFonts w:ascii="Courier New" w:hAnsi="Courier New"/>
          <w:sz w:val="16"/>
          <w:szCs w:val="16"/>
        </w:rPr>
        <w:t>200</w:t>
      </w:r>
      <w:bookmarkEnd w:id="126"/>
      <w:r>
        <w:rPr>
          <w:rFonts w:ascii="Courier New" w:hAnsi="Courier New"/>
          <w:sz w:val="16"/>
          <w:szCs w:val="16"/>
        </w:rPr>
        <w:t>1-09-03</w:t>
      </w:r>
      <w:ins w:id="1786" w:author="Onbekende auteur" w:date="2017-01-31T12:3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87" w:author="Onbekende auteur" w:date="2017-01-31T12:36: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788" w:author="Onbekende auteur" w:date="2017-01-31T12:36:00Z">
        <w:r>
          <w:rPr>
            <w:rFonts w:ascii="Courier New" w:hAnsi="Courier New"/>
            <w:sz w:val="16"/>
            <w:szCs w:val="16"/>
          </w:rPr>
          <w:tab/>
          <w:tab/>
          <w:tab/>
          <w:tab/>
        </w:r>
      </w:ins>
      <w:ins w:id="1789" w:author="Onbekende auteur" w:date="2017-01-31T12:36:00Z">
        <w:r>
          <w:rPr>
            <w:rFonts w:ascii="Courier New" w:hAnsi="Courier New"/>
            <w:sz w:val="16"/>
            <w:szCs w:val="16"/>
          </w:rPr>
          <w:t>&lt;StUF:datum&gt;</w:t>
        </w:r>
      </w:ins>
      <w:r>
        <w:rPr>
          <w:rFonts w:ascii="Courier New" w:hAnsi="Courier New"/>
          <w:sz w:val="16"/>
          <w:szCs w:val="16"/>
        </w:rPr>
        <w:t>2005-04-23</w:t>
      </w:r>
      <w:ins w:id="1790" w:author="Onbekende auteur" w:date="2017-01-31T12:3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91" w:author="Onbekende auteur" w:date="2017-01-31T12:36: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w:t>
      </w:r>
      <w:del w:id="1792" w:author="Onbekende auteur" w:date="2017-01-30T20:01: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793" w:author="Onbekende auteur" w:date="2017-01-31T12:37:00Z">
        <w:r>
          <w:rPr>
            <w:rFonts w:ascii="Courier New" w:hAnsi="Courier New"/>
            <w:sz w:val="16"/>
            <w:szCs w:val="16"/>
          </w:rPr>
          <w:tab/>
          <w:tab/>
          <w:tab/>
          <w:tab/>
        </w:r>
      </w:ins>
      <w:ins w:id="1794" w:author="Onbekende auteur" w:date="2017-01-31T12:37:00Z">
        <w:r>
          <w:rPr>
            <w:rFonts w:ascii="Courier New" w:hAnsi="Courier New"/>
            <w:sz w:val="16"/>
            <w:szCs w:val="16"/>
          </w:rPr>
          <w:t>&lt;StUF:datum&gt;</w:t>
        </w:r>
      </w:ins>
      <w:r>
        <w:rPr>
          <w:rFonts w:ascii="Courier New" w:hAnsi="Courier New"/>
          <w:sz w:val="16"/>
          <w:szCs w:val="16"/>
        </w:rPr>
        <w:t>1977-08-07</w:t>
      </w:r>
      <w:ins w:id="1795" w:author="Onbekende auteur" w:date="2017-01-31T12:37:00Z">
        <w:r>
          <w:rPr>
            <w:rFonts w:ascii="Courier New" w:hAnsi="Courier New"/>
            <w:sz w:val="16"/>
            <w:szCs w:val="16"/>
          </w:rPr>
          <w:t>&lt;/StUF:datum&gt;</w:t>
        </w:r>
      </w:ins>
    </w:p>
    <w:p>
      <w:pPr>
        <w:pStyle w:val="Normal"/>
        <w:tabs>
          <w:tab w:val="left" w:pos="-720" w:leader="none"/>
        </w:tabs>
        <w:rPr>
          <w:rFonts w:ascii="Courier New" w:hAnsi="Courier New"/>
          <w:sz w:val="16"/>
          <w:szCs w:val="16"/>
        </w:rPr>
      </w:pPr>
      <w:ins w:id="1796" w:author="Onbekende auteur" w:date="2017-01-31T12:37:00Z">
        <w:r>
          <w:rPr>
            <w:rFonts w:ascii="Courier New" w:hAnsi="Courier New"/>
            <w:sz w:val="16"/>
            <w:szCs w:val="16"/>
          </w:rPr>
          <w:tab/>
          <w:tab/>
          <w:tab/>
          <w:t>&lt;</w:t>
        </w:r>
      </w:ins>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797" w:author="Onbekende auteur" w:date="2017-01-31T12:37:00Z">
        <w:r>
          <w:rPr>
            <w:rFonts w:ascii="Courier New" w:hAnsi="Courier New"/>
            <w:sz w:val="16"/>
            <w:szCs w:val="16"/>
          </w:rPr>
          <w:tab/>
          <w:tab/>
          <w:tab/>
          <w:tab/>
        </w:r>
      </w:ins>
      <w:ins w:id="1798" w:author="Onbekende auteur" w:date="2017-01-31T12:37:00Z">
        <w:r>
          <w:rPr>
            <w:rFonts w:ascii="Courier New" w:hAnsi="Courier New"/>
            <w:sz w:val="16"/>
            <w:szCs w:val="16"/>
          </w:rPr>
          <w:t>&lt;StUF:datum&gt;</w:t>
        </w:r>
      </w:ins>
      <w:bookmarkStart w:id="127" w:name="DDE_LINK13"/>
      <w:r>
        <w:rPr>
          <w:rFonts w:ascii="Courier New" w:hAnsi="Courier New"/>
          <w:sz w:val="16"/>
          <w:szCs w:val="16"/>
        </w:rPr>
        <w:t>200</w:t>
      </w:r>
      <w:bookmarkEnd w:id="127"/>
      <w:r>
        <w:rPr>
          <w:rFonts w:ascii="Courier New" w:hAnsi="Courier New"/>
          <w:sz w:val="16"/>
          <w:szCs w:val="16"/>
        </w:rPr>
        <w:t>1-09-03</w:t>
      </w:r>
      <w:ins w:id="1799" w:author="Onbekende auteur" w:date="2017-01-31T12:37: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00" w:author="Onbekende auteur" w:date="2017-01-31T12:37: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ins w:id="1801" w:author="Onbekende auteur" w:date="2017-01-31T12:38:00Z">
        <w:r>
          <w:rPr>
            <w:rFonts w:ascii="Courier New" w:hAnsi="Courier New"/>
            <w:sz w:val="16"/>
            <w:szCs w:val="16"/>
          </w:rPr>
          <w:tab/>
          <w:tab/>
        </w:r>
      </w:ins>
      <w:ins w:id="1802" w:author="Onbekende auteur" w:date="2017-01-31T12:38:00Z">
        <w:r>
          <w:rPr>
            <w:rFonts w:ascii="Courier New" w:hAnsi="Courier New"/>
            <w:sz w:val="16"/>
            <w:szCs w:val="16"/>
          </w:rPr>
          <w:t>&lt;StUF:datum&gt;</w:t>
        </w:r>
      </w:ins>
      <w:r>
        <w:rPr>
          <w:rFonts w:ascii="Courier New" w:hAnsi="Courier New"/>
          <w:sz w:val="16"/>
          <w:szCs w:val="16"/>
        </w:rPr>
        <w:t>1977-08-07</w:t>
      </w:r>
      <w:ins w:id="1803" w:author="Onbekende auteur" w:date="2017-01-31T12:38: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04" w:author="Onbekende auteur" w:date="2017-01-31T12:38:00Z">
        <w:r>
          <w:rPr>
            <w:rFonts w:ascii="Courier New" w:hAnsi="Courier New"/>
            <w:sz w:val="16"/>
            <w:szCs w:val="16"/>
          </w:rPr>
          <w:tab/>
        </w:r>
      </w:ins>
      <w:r>
        <w:rPr>
          <w:rFonts w:ascii="Courier New" w:hAnsi="Courier New"/>
          <w:sz w:val="16"/>
          <w:szCs w:val="16"/>
        </w:rPr>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ins w:id="1805" w:author="Onbekende auteur" w:date="2017-01-31T12:38:00Z">
        <w:r>
          <w:rPr>
            <w:rFonts w:ascii="Courier New" w:hAnsi="Courier New"/>
            <w:sz w:val="16"/>
            <w:szCs w:val="16"/>
          </w:rPr>
          <w:tab/>
          <w:tab/>
          <w:tab/>
        </w:r>
      </w:ins>
      <w:ins w:id="1806" w:author="Onbekende auteur" w:date="2017-01-31T12:38:00Z">
        <w:r>
          <w:rPr>
            <w:rFonts w:ascii="Courier New" w:hAnsi="Courier New"/>
            <w:sz w:val="16"/>
            <w:szCs w:val="16"/>
          </w:rPr>
          <w:t>&lt;StUF:datum&gt;</w:t>
        </w:r>
      </w:ins>
      <w:r>
        <w:rPr>
          <w:rFonts w:ascii="Courier New" w:hAnsi="Courier New"/>
          <w:sz w:val="16"/>
          <w:szCs w:val="16"/>
        </w:rPr>
        <w:t>2008-03-01</w:t>
      </w:r>
      <w:ins w:id="1807" w:author="Onbekende auteur" w:date="2017-01-31T12:38: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08" w:author="Onbekende auteur" w:date="2017-01-31T12:38:00Z">
        <w:r>
          <w:rPr>
            <w:rFonts w:ascii="Courier New" w:hAnsi="Courier New"/>
            <w:sz w:val="16"/>
            <w:szCs w:val="16"/>
          </w:rPr>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w:t>
      </w:r>
      <w:del w:id="1809" w:author="Onbekende auteur" w:date="2017-01-31T12:38: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810" w:author="Onbekende auteur" w:date="2017-01-31T12:38:00Z">
        <w:r>
          <w:rPr>
            <w:rFonts w:ascii="Courier New" w:hAnsi="Courier New"/>
            <w:sz w:val="16"/>
            <w:szCs w:val="16"/>
          </w:rPr>
          <w:tab/>
          <w:tab/>
          <w:tab/>
          <w:tab/>
        </w:r>
      </w:ins>
      <w:ins w:id="1811" w:author="Onbekende auteur" w:date="2017-01-31T12:38:00Z">
        <w:r>
          <w:rPr>
            <w:rFonts w:ascii="Courier New" w:hAnsi="Courier New"/>
            <w:sz w:val="16"/>
            <w:szCs w:val="16"/>
          </w:rPr>
          <w:t>&lt;StUF:datum&gt;</w:t>
        </w:r>
      </w:ins>
      <w:r>
        <w:rPr>
          <w:rFonts w:ascii="Courier New" w:hAnsi="Courier New"/>
          <w:sz w:val="16"/>
          <w:szCs w:val="16"/>
        </w:rPr>
        <w:t>2006-06-01</w:t>
      </w:r>
      <w:ins w:id="1812" w:author="Onbekende auteur" w:date="2017-01-31T12:38: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13" w:author="Onbekende auteur" w:date="2017-01-31T12:38:00Z">
        <w:r>
          <w:rPr>
            <w:rFonts w:ascii="Courier New" w:hAnsi="Courier New"/>
            <w:sz w:val="16"/>
            <w:szCs w:val="16"/>
          </w:rPr>
          <w:tab/>
          <w:tab/>
        </w:r>
      </w:ins>
      <w:ins w:id="1814" w:author="Onbekende auteur" w:date="2017-01-31T12:39:00Z">
        <w:r>
          <w:rPr>
            <w:rFonts w:ascii="Courier New" w:hAnsi="Courier New"/>
            <w:sz w:val="16"/>
            <w:szCs w:val="16"/>
          </w:rPr>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w:t>
      </w:r>
      <w:del w:id="1815" w:author="Onbekende auteur" w:date="2017-01-31T12:39: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816" w:author="Onbekende auteur" w:date="2017-01-31T12:39:00Z">
        <w:r>
          <w:rPr>
            <w:rFonts w:ascii="Courier New" w:hAnsi="Courier New"/>
            <w:sz w:val="16"/>
            <w:szCs w:val="16"/>
          </w:rPr>
          <w:tab/>
          <w:tab/>
          <w:tab/>
          <w:tab/>
        </w:r>
      </w:ins>
      <w:ins w:id="1817" w:author="Onbekende auteur" w:date="2017-01-31T12:39:00Z">
        <w:r>
          <w:rPr>
            <w:rFonts w:ascii="Courier New" w:hAnsi="Courier New"/>
            <w:sz w:val="16"/>
            <w:szCs w:val="16"/>
          </w:rPr>
          <w:t>&lt;StUF:datum&gt;</w:t>
        </w:r>
      </w:ins>
      <w:r>
        <w:rPr>
          <w:rFonts w:ascii="Courier New" w:hAnsi="Courier New"/>
          <w:sz w:val="16"/>
          <w:szCs w:val="16"/>
        </w:rPr>
        <w:t>1999-11-08</w:t>
      </w:r>
      <w:ins w:id="1818" w:author="Onbekende auteur" w:date="2017-01-31T12:39: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19" w:author="Onbekende auteur" w:date="2017-01-31T12:39: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ins w:id="1820" w:author="Onbekende auteur" w:date="2017-01-31T12:39:00Z">
        <w:r>
          <w:rPr>
            <w:rFonts w:ascii="Courier New" w:hAnsi="Courier New"/>
            <w:sz w:val="16"/>
            <w:szCs w:val="16"/>
          </w:rPr>
          <w:tab/>
          <w:tab/>
          <w:tab/>
          <w:tab/>
        </w:r>
      </w:ins>
      <w:ins w:id="1821" w:author="Onbekende auteur" w:date="2017-01-31T12:39:00Z">
        <w:r>
          <w:rPr>
            <w:rFonts w:ascii="Courier New" w:hAnsi="Courier New"/>
            <w:sz w:val="16"/>
            <w:szCs w:val="16"/>
          </w:rPr>
          <w:t>&lt;StUF:datum&gt;</w:t>
        </w:r>
      </w:ins>
      <w:r>
        <w:rPr>
          <w:rFonts w:ascii="Courier New" w:hAnsi="Courier New"/>
          <w:sz w:val="16"/>
          <w:szCs w:val="16"/>
        </w:rPr>
        <w:t>2006-06-01</w:t>
      </w:r>
      <w:ins w:id="1822" w:author="Onbekende auteur" w:date="2017-01-31T12:39: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23" w:author="Onbekende auteur" w:date="2017-01-31T12:40:00Z">
        <w:r>
          <w:rPr>
            <w:rFonts w:ascii="Courier New" w:hAnsi="Courier New"/>
            <w:sz w:val="16"/>
            <w:szCs w:val="16"/>
          </w:rPr>
          <w:tab/>
          <w:tab/>
          <w:tab/>
        </w:r>
      </w:ins>
      <w:r>
        <w:rPr>
          <w:rFonts w:ascii="Courier New" w:hAnsi="Courier New"/>
          <w:sz w:val="16"/>
          <w:szCs w:val="16"/>
        </w:rPr>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824" w:author="Onbekende auteur" w:date="2017-01-31T12:40:00Z">
        <w:r>
          <w:rPr>
            <w:rFonts w:ascii="Courier New" w:hAnsi="Courier New"/>
            <w:sz w:val="16"/>
            <w:szCs w:val="16"/>
          </w:rPr>
          <w:tab/>
          <w:tab/>
          <w:tab/>
          <w:tab/>
        </w:r>
      </w:ins>
      <w:ins w:id="1825" w:author="Onbekende auteur" w:date="2017-01-31T12:40:00Z">
        <w:r>
          <w:rPr>
            <w:rFonts w:ascii="Courier New" w:hAnsi="Courier New"/>
            <w:sz w:val="16"/>
            <w:szCs w:val="16"/>
          </w:rPr>
          <w:t>&lt;StUF:datum&gt;</w:t>
        </w:r>
      </w:ins>
      <w:r>
        <w:rPr>
          <w:rFonts w:ascii="Courier New" w:hAnsi="Courier New"/>
          <w:sz w:val="16"/>
          <w:szCs w:val="16"/>
        </w:rPr>
        <w:t>1977-07-08</w:t>
      </w:r>
      <w:ins w:id="1826" w:author="Onbekende auteur" w:date="2017-01-31T12:40: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27" w:author="Onbekende auteur" w:date="2017-01-31T12:40: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ins w:id="1828" w:author="Onbekende auteur" w:date="2017-01-31T12:40:00Z">
        <w:r>
          <w:rPr>
            <w:rFonts w:ascii="Courier New" w:hAnsi="Courier New"/>
            <w:sz w:val="16"/>
            <w:szCs w:val="16"/>
          </w:rPr>
          <w:tab/>
          <w:tab/>
          <w:tab/>
          <w:tab/>
        </w:r>
      </w:ins>
      <w:ins w:id="1829" w:author="Onbekende auteur" w:date="2017-01-31T12:40:00Z">
        <w:r>
          <w:rPr>
            <w:rFonts w:ascii="Courier New" w:hAnsi="Courier New"/>
            <w:sz w:val="16"/>
            <w:szCs w:val="16"/>
          </w:rPr>
          <w:t>&lt;StUF:datum&gt;</w:t>
        </w:r>
      </w:ins>
      <w:r>
        <w:rPr>
          <w:rFonts w:ascii="Courier New" w:hAnsi="Courier New"/>
          <w:sz w:val="16"/>
          <w:szCs w:val="16"/>
        </w:rPr>
        <w:t>1999-11-08</w:t>
      </w:r>
      <w:ins w:id="1830" w:author="Onbekende auteur" w:date="2017-01-31T12:40: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31" w:author="Onbekende auteur" w:date="2017-01-31T12:40:00Z">
        <w:r>
          <w:rPr>
            <w:rFonts w:ascii="Courier New" w:hAnsi="Courier New"/>
            <w:sz w:val="16"/>
            <w:szCs w:val="16"/>
          </w:rPr>
          <w:tab/>
          <w:tab/>
          <w:tab/>
        </w:r>
      </w:ins>
      <w:r>
        <w:rPr>
          <w:rFonts w:ascii="Courier New" w:hAnsi="Courier New"/>
          <w:sz w:val="16"/>
          <w:szCs w:val="16"/>
        </w:rPr>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w:t>
      </w:r>
      <w:del w:id="1832" w:author="Onbekende auteur" w:date="2017-01-31T12:41:00Z">
        <w:r>
          <w:rPr>
            <w:rFonts w:ascii="Courier New" w:hAnsi="Courier New"/>
            <w:sz w:val="16"/>
            <w:szCs w:val="16"/>
          </w:rPr>
          <w:delText>1</w:delText>
        </w:r>
      </w:del>
      <w:r>
        <w:rPr>
          <w:rFonts w:ascii="Courier New" w:hAnsi="Courier New"/>
          <w:sz w:val="16"/>
          <w:szCs w:val="16"/>
        </w:rPr>
        <w:t>-</w:t>
      </w:r>
      <w:ins w:id="1833" w:author="Onbekende auteur" w:date="2017-01-31T12:41:00Z">
        <w:r>
          <w:rPr>
            <w:rFonts w:ascii="Courier New" w:hAnsi="Courier New"/>
            <w:sz w:val="16"/>
            <w:szCs w:val="16"/>
          </w:rPr>
          <w:t>1</w:t>
        </w:r>
      </w:ins>
      <w:r>
        <w:rPr>
          <w:rFonts w:ascii="Courier New" w:hAnsi="Courier New"/>
          <w:sz w:val="16"/>
          <w:szCs w:val="16"/>
        </w:rPr>
        <w:t>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834" w:author="Onbekende auteur" w:date="2017-01-31T12:40:00Z">
        <w:r>
          <w:rPr>
            <w:rFonts w:ascii="Courier New" w:hAnsi="Courier New"/>
            <w:sz w:val="16"/>
            <w:szCs w:val="16"/>
          </w:rPr>
          <w:tab/>
          <w:tab/>
          <w:tab/>
          <w:tab/>
        </w:r>
      </w:ins>
      <w:ins w:id="1835" w:author="Onbekende auteur" w:date="2017-01-31T12:40:00Z">
        <w:r>
          <w:rPr>
            <w:rFonts w:ascii="Courier New" w:hAnsi="Courier New"/>
            <w:sz w:val="16"/>
            <w:szCs w:val="16"/>
          </w:rPr>
          <w:t>&lt;StUF:datum&gt;</w:t>
        </w:r>
      </w:ins>
      <w:r>
        <w:rPr>
          <w:rFonts w:ascii="Courier New" w:hAnsi="Courier New"/>
          <w:sz w:val="16"/>
          <w:szCs w:val="16"/>
        </w:rPr>
        <w:t>2007-03-01</w:t>
      </w:r>
      <w:ins w:id="1836" w:author="Onbekende auteur" w:date="2017-01-31T12:40: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37" w:author="Onbekende auteur" w:date="2017-01-31T12:40: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838" w:author="Onbekende auteur" w:date="2017-01-31T12:41:00Z">
        <w:r>
          <w:rPr>
            <w:rFonts w:ascii="Courier New" w:hAnsi="Courier New"/>
            <w:sz w:val="16"/>
            <w:szCs w:val="16"/>
          </w:rPr>
          <w:tab/>
          <w:tab/>
          <w:tab/>
          <w:tab/>
        </w:r>
      </w:ins>
      <w:ins w:id="1839" w:author="Onbekende auteur" w:date="2017-01-31T12:41:00Z">
        <w:r>
          <w:rPr>
            <w:rFonts w:ascii="Courier New" w:hAnsi="Courier New"/>
            <w:sz w:val="16"/>
            <w:szCs w:val="16"/>
          </w:rPr>
          <w:t>&lt;StUF:datum&gt;</w:t>
        </w:r>
      </w:ins>
      <w:r>
        <w:rPr>
          <w:rFonts w:ascii="Courier New" w:hAnsi="Courier New"/>
          <w:sz w:val="16"/>
          <w:szCs w:val="16"/>
        </w:rPr>
        <w:t>2008-03-01</w:t>
      </w:r>
      <w:ins w:id="1840" w:author="Onbekende auteur" w:date="2017-01-31T12:41: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41" w:author="Onbekende auteur" w:date="2017-01-31T12:41: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842" w:author="Onbekende auteur" w:date="2017-01-31T12:41:00Z">
        <w:r>
          <w:rPr>
            <w:rFonts w:ascii="Courier New" w:hAnsi="Courier New"/>
            <w:sz w:val="16"/>
            <w:szCs w:val="16"/>
          </w:rPr>
          <w:tab/>
          <w:tab/>
          <w:tab/>
          <w:tab/>
        </w:r>
      </w:ins>
      <w:ins w:id="1843" w:author="Onbekende auteur" w:date="2017-01-31T12:41:00Z">
        <w:r>
          <w:rPr>
            <w:rFonts w:ascii="Courier New" w:hAnsi="Courier New"/>
            <w:sz w:val="16"/>
            <w:szCs w:val="16"/>
          </w:rPr>
          <w:t>&lt;StUF:datum&gt;</w:t>
        </w:r>
      </w:ins>
      <w:r>
        <w:rPr>
          <w:rFonts w:ascii="Courier New" w:hAnsi="Courier New"/>
          <w:sz w:val="16"/>
          <w:szCs w:val="16"/>
        </w:rPr>
        <w:t>2005-04-23</w:t>
      </w:r>
      <w:ins w:id="1844" w:author="Onbekende auteur" w:date="2017-01-31T12:41: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45" w:author="Onbekende auteur" w:date="2017-01-31T12:41: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846" w:author="Onbekende auteur" w:date="2017-01-31T12:41:00Z">
        <w:r>
          <w:rPr>
            <w:rFonts w:ascii="Courier New" w:hAnsi="Courier New"/>
            <w:sz w:val="16"/>
            <w:szCs w:val="16"/>
          </w:rPr>
          <w:tab/>
          <w:tab/>
          <w:tab/>
          <w:tab/>
        </w:r>
      </w:ins>
      <w:ins w:id="1847" w:author="Onbekende auteur" w:date="2017-01-31T12:41:00Z">
        <w:r>
          <w:rPr>
            <w:rFonts w:ascii="Courier New" w:hAnsi="Courier New"/>
            <w:sz w:val="16"/>
            <w:szCs w:val="16"/>
          </w:rPr>
          <w:t>&lt;StUF:datum&gt;</w:t>
        </w:r>
      </w:ins>
      <w:r>
        <w:rPr>
          <w:rFonts w:ascii="Courier New" w:hAnsi="Courier New"/>
          <w:sz w:val="16"/>
          <w:szCs w:val="16"/>
        </w:rPr>
        <w:t>2007-03-01</w:t>
      </w:r>
      <w:ins w:id="1848" w:author="Onbekende auteur" w:date="2017-01-31T12:41: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49" w:author="Onbekende auteur" w:date="2017-01-31T12:41: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850" w:author="Onbekende auteur" w:date="2017-01-31T12:42:00Z">
        <w:r>
          <w:rPr>
            <w:rFonts w:ascii="Courier New" w:hAnsi="Courier New"/>
            <w:sz w:val="16"/>
            <w:szCs w:val="16"/>
          </w:rPr>
          <w:tab/>
          <w:tab/>
          <w:tab/>
          <w:tab/>
        </w:r>
      </w:ins>
      <w:ins w:id="1851" w:author="Onbekende auteur" w:date="2017-01-31T12:42:00Z">
        <w:r>
          <w:rPr>
            <w:rFonts w:ascii="Courier New" w:hAnsi="Courier New"/>
            <w:sz w:val="16"/>
            <w:szCs w:val="16"/>
          </w:rPr>
          <w:t>&lt;StUF:datum&gt;</w:t>
        </w:r>
      </w:ins>
      <w:r>
        <w:rPr>
          <w:rFonts w:ascii="Courier New" w:hAnsi="Courier New"/>
          <w:sz w:val="16"/>
          <w:szCs w:val="16"/>
        </w:rPr>
        <w:t>2001-09-03</w:t>
      </w:r>
      <w:ins w:id="1852" w:author="Onbekende auteur" w:date="2017-01-31T12:42: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53" w:author="Onbekende auteur" w:date="2017-01-31T12:42: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854" w:author="Onbekende auteur" w:date="2017-01-31T12:42:00Z">
        <w:r>
          <w:rPr>
            <w:rFonts w:ascii="Courier New" w:hAnsi="Courier New"/>
            <w:sz w:val="16"/>
            <w:szCs w:val="16"/>
          </w:rPr>
          <w:tab/>
          <w:tab/>
          <w:tab/>
          <w:tab/>
        </w:r>
      </w:ins>
      <w:ins w:id="1855" w:author="Onbekende auteur" w:date="2017-01-31T12:42:00Z">
        <w:r>
          <w:rPr>
            <w:rFonts w:ascii="Courier New" w:hAnsi="Courier New"/>
            <w:sz w:val="16"/>
            <w:szCs w:val="16"/>
          </w:rPr>
          <w:t>&lt;StUF:datum&gt;</w:t>
        </w:r>
      </w:ins>
      <w:r>
        <w:rPr>
          <w:rFonts w:ascii="Courier New" w:hAnsi="Courier New"/>
          <w:sz w:val="16"/>
          <w:szCs w:val="16"/>
        </w:rPr>
        <w:t>2005-04-23</w:t>
      </w:r>
      <w:ins w:id="1856" w:author="Onbekende auteur" w:date="2017-01-31T12:42: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57" w:author="Onbekende auteur" w:date="2017-01-31T12:42: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w:t>
      </w:r>
      <w:del w:id="1858" w:author="Onbekende auteur" w:date="2017-01-31T12:39: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859" w:author="Onbekende auteur" w:date="2017-01-31T12:42:00Z">
        <w:r>
          <w:rPr>
            <w:rFonts w:ascii="Courier New" w:hAnsi="Courier New"/>
            <w:sz w:val="16"/>
            <w:szCs w:val="16"/>
          </w:rPr>
          <w:tab/>
          <w:tab/>
          <w:tab/>
          <w:tab/>
        </w:r>
      </w:ins>
      <w:ins w:id="1860" w:author="Onbekende auteur" w:date="2017-01-31T12:42:00Z">
        <w:r>
          <w:rPr>
            <w:rFonts w:ascii="Courier New" w:hAnsi="Courier New"/>
            <w:sz w:val="16"/>
            <w:szCs w:val="16"/>
          </w:rPr>
          <w:t>&lt;StUF:datum&gt;</w:t>
        </w:r>
      </w:ins>
      <w:r>
        <w:rPr>
          <w:rFonts w:ascii="Courier New" w:hAnsi="Courier New"/>
          <w:sz w:val="16"/>
          <w:szCs w:val="16"/>
        </w:rPr>
        <w:t>1977-08-07</w:t>
      </w:r>
      <w:ins w:id="1861" w:author="Onbekende auteur" w:date="2017-01-31T12:42: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62" w:author="Onbekende auteur" w:date="2017-01-31T12:42:00Z">
        <w:r>
          <w:rPr>
            <w:rFonts w:ascii="Courier New" w:hAnsi="Courier New"/>
            <w:sz w:val="16"/>
            <w:szCs w:val="16"/>
          </w:rPr>
          <w:tab/>
          <w:tab/>
          <w:tab/>
          <w:t>&lt;</w:t>
        </w:r>
      </w:ins>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863" w:author="Onbekende auteur" w:date="2017-01-31T12:42:00Z">
        <w:r>
          <w:rPr>
            <w:rFonts w:ascii="Courier New" w:hAnsi="Courier New"/>
            <w:sz w:val="16"/>
            <w:szCs w:val="16"/>
          </w:rPr>
          <w:tab/>
          <w:tab/>
          <w:tab/>
          <w:tab/>
        </w:r>
      </w:ins>
      <w:ins w:id="1864" w:author="Onbekende auteur" w:date="2017-01-31T12:42:00Z">
        <w:r>
          <w:rPr>
            <w:rFonts w:ascii="Courier New" w:hAnsi="Courier New"/>
            <w:sz w:val="16"/>
            <w:szCs w:val="16"/>
          </w:rPr>
          <w:t>&lt;StUF:datum&gt;</w:t>
        </w:r>
      </w:ins>
      <w:r>
        <w:rPr>
          <w:rFonts w:ascii="Courier New" w:hAnsi="Courier New"/>
          <w:sz w:val="16"/>
          <w:szCs w:val="16"/>
        </w:rPr>
        <w:t>2001-09-03</w:t>
      </w:r>
      <w:ins w:id="1865" w:author="Onbekende auteur" w:date="2017-01-31T12:42: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66" w:author="Onbekende auteur" w:date="2017-01-31T12:43: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ins w:id="1867" w:author="Onbekende auteur" w:date="2017-01-31T12:43:00Z">
        <w:r>
          <w:rPr>
            <w:rFonts w:ascii="Courier New" w:hAnsi="Courier New"/>
            <w:sz w:val="16"/>
            <w:szCs w:val="16"/>
          </w:rPr>
          <w:tab/>
          <w:tab/>
        </w:r>
      </w:ins>
      <w:ins w:id="1868" w:author="Onbekende auteur" w:date="2017-01-31T12:43:00Z">
        <w:r>
          <w:rPr>
            <w:rFonts w:ascii="Courier New" w:hAnsi="Courier New"/>
            <w:sz w:val="16"/>
            <w:szCs w:val="16"/>
          </w:rPr>
          <w:t>&lt;StUF:datum&gt;</w:t>
        </w:r>
      </w:ins>
      <w:r>
        <w:rPr>
          <w:rFonts w:ascii="Courier New" w:hAnsi="Courier New"/>
          <w:sz w:val="16"/>
          <w:szCs w:val="16"/>
        </w:rPr>
        <w:t>1977-0807</w:t>
      </w:r>
      <w:ins w:id="1869" w:author="Onbekende auteur" w:date="2017-01-31T12:43:00Z">
        <w:r>
          <w:rPr>
            <w:rFonts w:ascii="Courier New" w:hAnsi="Courier New"/>
            <w:sz w:val="16"/>
            <w:szCs w:val="16"/>
          </w:rPr>
          <w:t>&lt;/StUF:datum&gt;</w:t>
        </w:r>
      </w:ins>
    </w:p>
    <w:p>
      <w:pPr>
        <w:pStyle w:val="Normal"/>
        <w:rPr>
          <w:rFonts w:ascii="Courier New" w:hAnsi="Courier New"/>
          <w:sz w:val="16"/>
          <w:szCs w:val="16"/>
        </w:rPr>
      </w:pPr>
      <w:ins w:id="1870" w:author="Onbekende auteur" w:date="2017-01-31T12:43:00Z">
        <w:r>
          <w:rPr>
            <w:rFonts w:ascii="Courier New" w:hAnsi="Courier New"/>
            <w:sz w:val="16"/>
            <w:szCs w:val="16"/>
          </w:rPr>
          <w:tab/>
        </w:r>
      </w:ins>
      <w:r>
        <w:rPr>
          <w:rFonts w:ascii="Courier New" w:hAnsi="Courier New"/>
          <w:sz w:val="16"/>
          <w:szCs w:val="16"/>
        </w:rPr>
        <w:t>&lt;/geboortedatum&gt;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w:t>
      </w:r>
      <w:del w:id="1871" w:author="Onbekende auteur" w:date="2017-01-31T12:43:00Z">
        <w:r>
          <w:rPr>
            <w:rFonts w:ascii="Courier New" w:hAnsi="Courier New"/>
            <w:sz w:val="16"/>
            <w:szCs w:val="16"/>
          </w:rPr>
          <w:delText xml:space="preserv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ins w:id="1872" w:author="Onbekende auteur" w:date="2017-01-31T12:43:00Z">
        <w:r>
          <w:rPr>
            <w:rFonts w:ascii="Courier New" w:hAnsi="Courier New"/>
            <w:sz w:val="16"/>
            <w:szCs w:val="16"/>
          </w:rPr>
          <w:tab/>
          <w:tab/>
          <w:tab/>
        </w:r>
      </w:ins>
      <w:ins w:id="1873" w:author="Onbekende auteur" w:date="2017-01-31T12:44:00Z">
        <w:r>
          <w:rPr>
            <w:rFonts w:ascii="Courier New" w:hAnsi="Courier New"/>
            <w:sz w:val="16"/>
            <w:szCs w:val="16"/>
          </w:rPr>
          <w:t>&lt;StUF:datum&gt;</w:t>
        </w:r>
      </w:ins>
      <w:r>
        <w:rPr>
          <w:rFonts w:ascii="Courier New" w:hAnsi="Courier New"/>
          <w:sz w:val="16"/>
          <w:szCs w:val="16"/>
        </w:rPr>
        <w:t>2008-03-01</w:t>
      </w:r>
      <w:ins w:id="1874" w:author="Onbekende auteur" w:date="2017-01-31T12:44:00Z">
        <w:r>
          <w:rPr>
            <w:rFonts w:ascii="Courier New" w:hAnsi="Courier New"/>
            <w:sz w:val="16"/>
            <w:szCs w:val="16"/>
          </w:rPr>
          <w:t>&lt;/StUF:datum&gt;</w:t>
        </w:r>
      </w:ins>
    </w:p>
    <w:p>
      <w:pPr>
        <w:pStyle w:val="Normal"/>
        <w:rPr>
          <w:rFonts w:ascii="Courier New" w:hAnsi="Courier New"/>
          <w:sz w:val="16"/>
          <w:szCs w:val="16"/>
        </w:rPr>
      </w:pPr>
      <w:ins w:id="1875" w:author="Onbekende auteur" w:date="2017-01-31T12:44:00Z">
        <w:r>
          <w:rPr>
            <w:rFonts w:ascii="Courier New" w:hAnsi="Courier New"/>
            <w:sz w:val="16"/>
            <w:szCs w:val="16"/>
          </w:rPr>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ins w:id="1876" w:author="Onbekende auteur" w:date="2017-01-31T12:44:00Z">
        <w:r>
          <w:rPr>
            <w:rFonts w:ascii="Courier New" w:hAnsi="Courier New"/>
            <w:sz w:val="16"/>
            <w:szCs w:val="16"/>
          </w:rPr>
          <w:tab/>
          <w:tab/>
          <w:tab/>
        </w:r>
      </w:ins>
      <w:ins w:id="1877" w:author="Onbekende auteur" w:date="2017-01-31T12:44:00Z">
        <w:r>
          <w:rPr>
            <w:rFonts w:ascii="Courier New" w:hAnsi="Courier New"/>
            <w:sz w:val="16"/>
            <w:szCs w:val="16"/>
          </w:rPr>
          <w:t>&lt;StUF:datum&gt;</w:t>
        </w:r>
      </w:ins>
      <w:r>
        <w:rPr>
          <w:rFonts w:ascii="Courier New" w:hAnsi="Courier New"/>
          <w:sz w:val="16"/>
          <w:szCs w:val="16"/>
        </w:rPr>
        <w:t>2007-03-01</w:t>
      </w:r>
      <w:ins w:id="1878" w:author="Onbekende auteur" w:date="2017-01-31T12:44:00Z">
        <w:r>
          <w:rPr>
            <w:rFonts w:ascii="Courier New" w:hAnsi="Courier New"/>
            <w:sz w:val="16"/>
            <w:szCs w:val="16"/>
          </w:rPr>
          <w:t>&lt;/StUF:datum&gt;</w:t>
        </w:r>
      </w:ins>
    </w:p>
    <w:p>
      <w:pPr>
        <w:pStyle w:val="Normal"/>
        <w:rPr>
          <w:rFonts w:ascii="Courier New" w:hAnsi="Courier New"/>
          <w:sz w:val="16"/>
          <w:szCs w:val="16"/>
        </w:rPr>
      </w:pPr>
      <w:ins w:id="1879" w:author="Onbekende auteur" w:date="2017-01-31T12:44:00Z">
        <w:r>
          <w:rPr>
            <w:rFonts w:ascii="Courier New" w:hAnsi="Courier New"/>
            <w:sz w:val="16"/>
            <w:szCs w:val="16"/>
          </w:rPr>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ins w:id="1880" w:author="Onbekende auteur" w:date="2017-01-31T12:44:00Z">
        <w:r>
          <w:rPr>
            <w:rFonts w:ascii="Courier New" w:hAnsi="Courier New"/>
            <w:sz w:val="16"/>
            <w:szCs w:val="16"/>
          </w:rPr>
          <w:tab/>
          <w:tab/>
          <w:tab/>
        </w:r>
      </w:ins>
      <w:ins w:id="1881" w:author="Onbekende auteur" w:date="2017-01-31T12:44:00Z">
        <w:r>
          <w:rPr>
            <w:rFonts w:ascii="Courier New" w:hAnsi="Courier New"/>
            <w:sz w:val="16"/>
            <w:szCs w:val="16"/>
          </w:rPr>
          <w:t>&lt;StUF:datum&gt;</w:t>
        </w:r>
      </w:ins>
      <w:r>
        <w:rPr>
          <w:rFonts w:ascii="Courier New" w:hAnsi="Courier New"/>
          <w:sz w:val="16"/>
          <w:szCs w:val="16"/>
        </w:rPr>
        <w:t>2005-04-23</w:t>
      </w:r>
      <w:ins w:id="1882" w:author="Onbekende auteur" w:date="2017-01-31T12:44:00Z">
        <w:r>
          <w:rPr>
            <w:rFonts w:ascii="Courier New" w:hAnsi="Courier New"/>
            <w:sz w:val="16"/>
            <w:szCs w:val="16"/>
          </w:rPr>
          <w:t>&lt;/StUF:datum&gt;</w:t>
        </w:r>
      </w:ins>
    </w:p>
    <w:p>
      <w:pPr>
        <w:pStyle w:val="Normal"/>
        <w:rPr>
          <w:rFonts w:ascii="Courier New" w:hAnsi="Courier New"/>
          <w:sz w:val="16"/>
          <w:szCs w:val="16"/>
        </w:rPr>
      </w:pPr>
      <w:ins w:id="1883" w:author="Onbekende auteur" w:date="2017-01-31T12:44:00Z">
        <w:r>
          <w:rPr>
            <w:rFonts w:ascii="Courier New" w:hAnsi="Courier New"/>
            <w:sz w:val="16"/>
            <w:szCs w:val="16"/>
          </w:rPr>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w:t>
      </w:r>
      <w:del w:id="1884" w:author="Onbekende auteur" w:date="2017-01-31T12:44: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ins w:id="1885" w:author="Onbekende auteur" w:date="2017-01-31T12:44:00Z">
        <w:r>
          <w:rPr>
            <w:rFonts w:ascii="Courier New" w:hAnsi="Courier New"/>
            <w:sz w:val="16"/>
            <w:szCs w:val="16"/>
          </w:rPr>
          <w:tab/>
          <w:tab/>
          <w:tab/>
          <w:t xml:space="preserve">      </w:t>
        </w:r>
      </w:ins>
      <w:ins w:id="1886" w:author="Onbekende auteur" w:date="2017-01-31T12:44:00Z">
        <w:r>
          <w:rPr>
            <w:rFonts w:ascii="Courier New" w:hAnsi="Courier New"/>
            <w:sz w:val="16"/>
            <w:szCs w:val="16"/>
          </w:rPr>
          <w:t>&lt;StUF:datum&gt;</w:t>
        </w:r>
      </w:ins>
      <w:r>
        <w:rPr>
          <w:rFonts w:ascii="Courier New" w:hAnsi="Courier New"/>
          <w:sz w:val="16"/>
          <w:szCs w:val="16"/>
        </w:rPr>
        <w:t>1977-08-07</w:t>
      </w:r>
      <w:ins w:id="1887" w:author="Onbekende auteur" w:date="2017-01-31T12:44:00Z">
        <w:r>
          <w:rPr>
            <w:rFonts w:ascii="Courier New" w:hAnsi="Courier New"/>
            <w:sz w:val="16"/>
            <w:szCs w:val="16"/>
          </w:rPr>
          <w:t>&lt;/StUF:datum&gt;</w:t>
        </w:r>
      </w:ins>
    </w:p>
    <w:p>
      <w:pPr>
        <w:pStyle w:val="Normal"/>
        <w:rPr>
          <w:rFonts w:ascii="Courier New" w:hAnsi="Courier New"/>
          <w:sz w:val="16"/>
          <w:szCs w:val="16"/>
        </w:rPr>
      </w:pPr>
      <w:ins w:id="1888" w:author="Onbekende auteur" w:date="2017-01-31T12:44:00Z">
        <w:r>
          <w:rPr>
            <w:rFonts w:ascii="Courier New" w:hAnsi="Courier New"/>
            <w:sz w:val="16"/>
            <w:szCs w:val="16"/>
          </w:rPr>
          <w:tab/>
          <w:tab/>
          <w:tab/>
          <w:t>&lt;</w:t>
        </w:r>
      </w:ins>
      <w:r>
        <w:rPr>
          <w:rFonts w:ascii="Courier New" w:hAnsi="Courier New"/>
          <w:sz w:val="16"/>
          <w:szCs w:val="16"/>
        </w:rPr>
        <w: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ins w:id="1889" w:author="Onbekende auteur" w:date="2017-01-31T12:45:00Z">
        <w:r>
          <w:rPr>
            <w:rFonts w:ascii="Courier New" w:hAnsi="Courier New"/>
            <w:sz w:val="16"/>
            <w:szCs w:val="16"/>
          </w:rPr>
          <w:tab/>
          <w:tab/>
          <w:tab/>
          <w:t xml:space="preserve">      </w:t>
        </w:r>
      </w:ins>
      <w:ins w:id="1890" w:author="Onbekende auteur" w:date="2017-01-31T12:45:00Z">
        <w:r>
          <w:rPr>
            <w:rFonts w:ascii="Courier New" w:hAnsi="Courier New"/>
            <w:sz w:val="16"/>
            <w:szCs w:val="16"/>
          </w:rPr>
          <w:t>&lt;StUF:datum&gt;</w:t>
        </w:r>
      </w:ins>
      <w:r>
        <w:rPr>
          <w:rFonts w:ascii="Courier New" w:hAnsi="Courier New"/>
          <w:sz w:val="16"/>
          <w:szCs w:val="16"/>
        </w:rPr>
        <w:t>2001-09-03</w:t>
      </w:r>
      <w:ins w:id="1891" w:author="Onbekende auteur" w:date="2017-01-31T12:45:00Z">
        <w:r>
          <w:rPr>
            <w:rFonts w:ascii="Courier New" w:hAnsi="Courier New"/>
            <w:sz w:val="16"/>
            <w:szCs w:val="16"/>
          </w:rPr>
          <w:t>&lt;/StUF:datum&gt;</w:t>
        </w:r>
      </w:ins>
    </w:p>
    <w:p>
      <w:pPr>
        <w:pStyle w:val="Normal"/>
        <w:rPr>
          <w:rFonts w:ascii="Courier New" w:hAnsi="Courier New"/>
          <w:sz w:val="16"/>
          <w:szCs w:val="16"/>
        </w:rPr>
      </w:pPr>
      <w:ins w:id="1892" w:author="Onbekende auteur" w:date="2017-01-31T12:45:00Z">
        <w:r>
          <w:rPr>
            <w:rFonts w:ascii="Courier New" w:hAnsi="Courier New"/>
            <w:sz w:val="16"/>
            <w:szCs w:val="16"/>
          </w:rPr>
          <w:tab/>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10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ins w:id="1893" w:author="Onbekende auteur" w:date="2017-01-31T13:12:00Z">
        <w:r>
          <w:rPr>
            <w:rFonts w:ascii="Courier New" w:hAnsi="Courier New"/>
            <w:sz w:val="16"/>
            <w:szCs w:val="16"/>
          </w:rPr>
          <w:tab/>
          <w:tab/>
        </w:r>
      </w:ins>
      <w:ins w:id="1894" w:author="Onbekende auteur" w:date="2017-01-31T13:12:00Z">
        <w:r>
          <w:rPr>
            <w:rFonts w:ascii="Courier New" w:hAnsi="Courier New"/>
            <w:sz w:val="16"/>
            <w:szCs w:val="16"/>
          </w:rPr>
          <w:t>&lt;StUF:datum&gt;</w:t>
        </w:r>
      </w:ins>
      <w:r>
        <w:rPr>
          <w:rFonts w:ascii="Courier New" w:hAnsi="Courier New"/>
          <w:sz w:val="16"/>
          <w:szCs w:val="16"/>
        </w:rPr>
        <w:t>1977-08-07</w:t>
      </w:r>
      <w:ins w:id="1895" w:author="Onbekende auteur" w:date="2017-01-31T13:12:00Z">
        <w:r>
          <w:rPr>
            <w:rFonts w:ascii="Courier New" w:hAnsi="Courier New"/>
            <w:sz w:val="16"/>
            <w:szCs w:val="16"/>
          </w:rPr>
          <w:t>&lt;/StUF:datum&gt;</w:t>
        </w:r>
      </w:ins>
    </w:p>
    <w:p>
      <w:pPr>
        <w:pStyle w:val="Normal"/>
        <w:tabs>
          <w:tab w:val="left" w:pos="-720" w:leader="none"/>
        </w:tabs>
        <w:rPr>
          <w:rFonts w:ascii="Courier New" w:hAnsi="Courier New"/>
          <w:sz w:val="16"/>
          <w:szCs w:val="16"/>
        </w:rPr>
      </w:pPr>
      <w:ins w:id="1896" w:author="Onbekende auteur" w:date="2017-01-31T13:12:00Z">
        <w:r>
          <w:rPr>
            <w:rFonts w:ascii="Courier New" w:hAnsi="Courier New"/>
            <w:sz w:val="16"/>
            <w:szCs w:val="16"/>
          </w:rPr>
          <w:tab/>
        </w:r>
      </w:ins>
      <w:r>
        <w:rPr>
          <w:rFonts w:ascii="Courier New" w:hAnsi="Courier New"/>
          <w:sz w:val="16"/>
          <w:szCs w:val="16"/>
        </w:rPr>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ins w:id="1897" w:author="Onbekende auteur" w:date="2017-01-31T13:12:00Z">
        <w:r>
          <w:rPr>
            <w:rFonts w:ascii="Courier New" w:hAnsi="Courier New"/>
            <w:sz w:val="16"/>
            <w:szCs w:val="16"/>
          </w:rPr>
          <w:tab/>
          <w:tab/>
          <w:tab/>
        </w:r>
      </w:ins>
      <w:ins w:id="1898" w:author="Onbekende auteur" w:date="2017-01-31T13:12:00Z">
        <w:r>
          <w:rPr>
            <w:rFonts w:ascii="Courier New" w:hAnsi="Courier New"/>
            <w:sz w:val="16"/>
            <w:szCs w:val="16"/>
          </w:rPr>
          <w:t>&lt;StUF:datum&gt;</w:t>
        </w:r>
      </w:ins>
      <w:r>
        <w:rPr>
          <w:rFonts w:ascii="Courier New" w:hAnsi="Courier New"/>
          <w:sz w:val="16"/>
          <w:szCs w:val="16"/>
        </w:rPr>
        <w:t>2008-03-01</w:t>
      </w:r>
      <w:ins w:id="1899" w:author="Onbekende auteur" w:date="2017-01-31T13:12: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00" w:author="Onbekende auteur" w:date="2017-01-31T13:12:00Z">
        <w:r>
          <w:rPr>
            <w:rFonts w:ascii="Courier New" w:hAnsi="Courier New"/>
            <w:sz w:val="16"/>
            <w:szCs w:val="16"/>
          </w:rPr>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w:t>
      </w:r>
      <w:del w:id="1901" w:author="Onbekende auteur" w:date="2017-01-31T13:12: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902" w:author="Onbekende auteur" w:date="2017-01-31T13:13:00Z">
        <w:r>
          <w:rPr>
            <w:rFonts w:ascii="Courier New" w:hAnsi="Courier New"/>
            <w:sz w:val="16"/>
            <w:szCs w:val="16"/>
          </w:rPr>
          <w:tab/>
          <w:tab/>
          <w:tab/>
          <w:tab/>
        </w:r>
      </w:ins>
      <w:ins w:id="1903" w:author="Onbekende auteur" w:date="2017-01-31T13:13:00Z">
        <w:r>
          <w:rPr>
            <w:rFonts w:ascii="Courier New" w:hAnsi="Courier New"/>
            <w:sz w:val="16"/>
            <w:szCs w:val="16"/>
          </w:rPr>
          <w:t>&lt;StUF:datum&gt;</w:t>
        </w:r>
      </w:ins>
      <w:r>
        <w:rPr>
          <w:rFonts w:ascii="Courier New" w:hAnsi="Courier New"/>
          <w:sz w:val="16"/>
          <w:szCs w:val="16"/>
        </w:rPr>
        <w:t>2005-06-01</w:t>
      </w:r>
      <w:ins w:id="1904" w:author="Onbekende auteur" w:date="2017-01-31T13:13: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05" w:author="Onbekende auteur" w:date="2017-01-31T13:13: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w:t>
      </w:r>
      <w:del w:id="1906" w:author="Onbekende auteur" w:date="2017-01-31T13:13: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907" w:author="Onbekende auteur" w:date="2017-01-31T13:13:00Z">
        <w:r>
          <w:rPr>
            <w:rFonts w:ascii="Courier New" w:hAnsi="Courier New"/>
            <w:sz w:val="16"/>
            <w:szCs w:val="16"/>
          </w:rPr>
          <w:tab/>
          <w:tab/>
          <w:tab/>
          <w:tab/>
        </w:r>
      </w:ins>
      <w:ins w:id="1908" w:author="Onbekende auteur" w:date="2017-01-31T13:13:00Z">
        <w:r>
          <w:rPr>
            <w:rFonts w:ascii="Courier New" w:hAnsi="Courier New"/>
            <w:sz w:val="16"/>
            <w:szCs w:val="16"/>
          </w:rPr>
          <w:t>&lt;StUF:datum&gt;</w:t>
        </w:r>
      </w:ins>
      <w:r>
        <w:rPr>
          <w:rFonts w:ascii="Courier New" w:hAnsi="Courier New"/>
          <w:sz w:val="16"/>
          <w:szCs w:val="16"/>
        </w:rPr>
        <w:t>1999-11-08</w:t>
      </w:r>
      <w:ins w:id="1909" w:author="Onbekende auteur" w:date="2017-01-31T13:13: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10" w:author="Onbekende auteur" w:date="2017-01-31T13:13: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ins w:id="1911" w:author="Onbekende auteur" w:date="2017-01-31T13:13:00Z">
        <w:r>
          <w:rPr>
            <w:rFonts w:ascii="Courier New" w:hAnsi="Courier New"/>
            <w:sz w:val="16"/>
            <w:szCs w:val="16"/>
          </w:rPr>
          <w:tab/>
          <w:tab/>
          <w:tab/>
          <w:tab/>
        </w:r>
      </w:ins>
      <w:ins w:id="1912" w:author="Onbekende auteur" w:date="2017-01-31T13:13:00Z">
        <w:r>
          <w:rPr>
            <w:rFonts w:ascii="Courier New" w:hAnsi="Courier New"/>
            <w:sz w:val="16"/>
            <w:szCs w:val="16"/>
          </w:rPr>
          <w:t>&lt;StUF:datum&gt;</w:t>
        </w:r>
      </w:ins>
      <w:r>
        <w:rPr>
          <w:rFonts w:ascii="Courier New" w:hAnsi="Courier New"/>
          <w:sz w:val="16"/>
          <w:szCs w:val="16"/>
        </w:rPr>
        <w:t>2005-06-01</w:t>
      </w:r>
      <w:ins w:id="1913" w:author="Onbekende auteur" w:date="2017-01-31T13:13: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14" w:author="Onbekende auteur" w:date="2017-01-31T13:14:00Z">
        <w:r>
          <w:rPr>
            <w:rFonts w:ascii="Courier New" w:hAnsi="Courier New"/>
            <w:sz w:val="16"/>
            <w:szCs w:val="16"/>
          </w:rPr>
          <w:tab/>
          <w:tab/>
          <w:tab/>
        </w:r>
      </w:ins>
      <w:r>
        <w:rPr>
          <w:rFonts w:ascii="Courier New" w:hAnsi="Courier New"/>
          <w:sz w:val="16"/>
          <w:szCs w:val="16"/>
        </w:rPr>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ins w:id="1915" w:author="Onbekende auteur" w:date="2017-01-31T13:14:00Z">
        <w:r>
          <w:rPr>
            <w:rFonts w:ascii="Courier New" w:hAnsi="Courier New"/>
            <w:sz w:val="16"/>
            <w:szCs w:val="16"/>
          </w:rPr>
          <w:tab/>
          <w:tab/>
          <w:tab/>
          <w:tab/>
          <w:tab/>
        </w:r>
      </w:ins>
      <w:ins w:id="1916" w:author="Onbekende auteur" w:date="2017-01-31T13:14:00Z">
        <w:r>
          <w:rPr>
            <w:rFonts w:ascii="Courier New" w:hAnsi="Courier New"/>
            <w:sz w:val="16"/>
            <w:szCs w:val="16"/>
          </w:rPr>
          <w:t>&lt;StUF:datum&gt;</w:t>
        </w:r>
      </w:ins>
      <w:r>
        <w:rPr>
          <w:rFonts w:ascii="Courier New" w:hAnsi="Courier New"/>
          <w:sz w:val="16"/>
          <w:szCs w:val="16"/>
        </w:rPr>
        <w:t>1999-11-08</w:t>
      </w:r>
      <w:ins w:id="1917" w:author="Onbekende auteur" w:date="2017-01-31T13:14: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18" w:author="Onbekende auteur" w:date="2017-01-31T13:14:00Z">
        <w:r>
          <w:rPr>
            <w:rFonts w:ascii="Courier New" w:hAnsi="Courier New"/>
            <w:sz w:val="16"/>
            <w:szCs w:val="16"/>
          </w:rPr>
          <w:tab/>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w:t>
      </w:r>
      <w:del w:id="1919" w:author="Onbekende auteur" w:date="2017-01-31T13:14: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1920" w:author="Onbekende auteur" w:date="2017-01-31T13:14:00Z">
        <w:r>
          <w:rPr>
            <w:rFonts w:ascii="Courier New" w:hAnsi="Courier New"/>
            <w:sz w:val="16"/>
            <w:szCs w:val="16"/>
          </w:rPr>
          <w:tab/>
          <w:tab/>
          <w:tab/>
          <w:tab/>
        </w:r>
      </w:ins>
      <w:ins w:id="1921" w:author="Onbekende auteur" w:date="2017-01-31T13:14:00Z">
        <w:r>
          <w:rPr>
            <w:rFonts w:ascii="Courier New" w:hAnsi="Courier New"/>
            <w:sz w:val="16"/>
            <w:szCs w:val="16"/>
          </w:rPr>
          <w:t>&lt;StUF:datum&gt;</w:t>
        </w:r>
      </w:ins>
      <w:r>
        <w:rPr>
          <w:rFonts w:ascii="Courier New" w:hAnsi="Courier New"/>
          <w:sz w:val="16"/>
          <w:szCs w:val="16"/>
        </w:rPr>
        <w:t>1977-07-08</w:t>
      </w:r>
      <w:ins w:id="1922" w:author="Onbekende auteur" w:date="2017-01-31T13:14: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23" w:author="Onbekende auteur" w:date="2017-01-31T13:14: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ins w:id="1924" w:author="Onbekende auteur" w:date="2017-01-31T13:14:00Z">
        <w:r>
          <w:rPr>
            <w:rFonts w:ascii="Courier New" w:hAnsi="Courier New"/>
            <w:sz w:val="16"/>
            <w:szCs w:val="16"/>
          </w:rPr>
          <w:tab/>
          <w:tab/>
          <w:tab/>
          <w:tab/>
        </w:r>
      </w:ins>
      <w:ins w:id="1925" w:author="Onbekende auteur" w:date="2017-01-31T13:14:00Z">
        <w:r>
          <w:rPr>
            <w:rFonts w:ascii="Courier New" w:hAnsi="Courier New"/>
            <w:sz w:val="16"/>
            <w:szCs w:val="16"/>
          </w:rPr>
          <w:t>&lt;StUF:datum&gt;</w:t>
        </w:r>
      </w:ins>
      <w:r>
        <w:rPr>
          <w:rFonts w:ascii="Courier New" w:hAnsi="Courier New"/>
          <w:sz w:val="16"/>
          <w:szCs w:val="16"/>
        </w:rPr>
        <w:t>1999-11-08</w:t>
      </w:r>
      <w:ins w:id="1926" w:author="Onbekende auteur" w:date="2017-01-31T13:14: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27" w:author="Onbekende auteur" w:date="2017-01-31T13:14:00Z">
        <w:r>
          <w:rPr>
            <w:rFonts w:ascii="Courier New" w:hAnsi="Courier New"/>
            <w:sz w:val="16"/>
            <w:szCs w:val="16"/>
          </w:rPr>
          <w:tab/>
          <w:tab/>
          <w:tab/>
        </w:r>
      </w:ins>
      <w:r>
        <w:rPr>
          <w:rFonts w:ascii="Courier New" w:hAnsi="Courier New"/>
          <w:sz w:val="16"/>
          <w:szCs w:val="16"/>
        </w:rPr>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928" w:author="Onbekende auteur" w:date="2017-01-31T13:15:00Z">
        <w:r>
          <w:rPr>
            <w:rFonts w:ascii="Courier New" w:hAnsi="Courier New"/>
            <w:sz w:val="16"/>
            <w:szCs w:val="16"/>
          </w:rPr>
          <w:tab/>
          <w:tab/>
          <w:tab/>
          <w:tab/>
        </w:r>
      </w:ins>
      <w:ins w:id="1929" w:author="Onbekende auteur" w:date="2017-01-31T13:15:00Z">
        <w:r>
          <w:rPr>
            <w:rFonts w:ascii="Courier New" w:hAnsi="Courier New"/>
            <w:sz w:val="16"/>
            <w:szCs w:val="16"/>
          </w:rPr>
          <w:t>&lt;StUF:datum&gt;</w:t>
        </w:r>
      </w:ins>
      <w:r>
        <w:rPr>
          <w:rFonts w:ascii="Courier New" w:hAnsi="Courier New"/>
          <w:sz w:val="16"/>
          <w:szCs w:val="16"/>
        </w:rPr>
        <w:t>2007-03-01</w:t>
      </w:r>
      <w:ins w:id="1930" w:author="Onbekende auteur" w:date="2017-01-31T13:15: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31" w:author="Onbekende auteur" w:date="2017-01-31T13:15: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932" w:author="Onbekende auteur" w:date="2017-01-31T13:15:00Z">
        <w:r>
          <w:rPr>
            <w:rFonts w:ascii="Courier New" w:hAnsi="Courier New"/>
            <w:sz w:val="16"/>
            <w:szCs w:val="16"/>
          </w:rPr>
          <w:tab/>
          <w:tab/>
          <w:tab/>
          <w:tab/>
        </w:r>
      </w:ins>
      <w:ins w:id="1933" w:author="Onbekende auteur" w:date="2017-01-31T13:15:00Z">
        <w:r>
          <w:rPr>
            <w:rFonts w:ascii="Courier New" w:hAnsi="Courier New"/>
            <w:sz w:val="16"/>
            <w:szCs w:val="16"/>
          </w:rPr>
          <w:t>&lt;StUF:datum&gt;</w:t>
        </w:r>
      </w:ins>
      <w:r>
        <w:rPr>
          <w:rFonts w:ascii="Courier New" w:hAnsi="Courier New"/>
          <w:sz w:val="16"/>
          <w:szCs w:val="16"/>
        </w:rPr>
        <w:t>2008-03-01</w:t>
      </w:r>
      <w:ins w:id="1934" w:author="Onbekende auteur" w:date="2017-01-31T13:15: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35" w:author="Onbekende auteur" w:date="2017-01-31T13:15: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ins w:id="1936" w:author="Onbekende auteur" w:date="2017-01-31T13:15:00Z">
        <w:r>
          <w:rPr>
            <w:rFonts w:ascii="Courier New" w:hAnsi="Courier New"/>
            <w:sz w:val="16"/>
            <w:szCs w:val="16"/>
          </w:rPr>
          <w:tab/>
          <w:tab/>
          <w:tab/>
          <w:tab/>
          <w:tab/>
        </w:r>
      </w:ins>
      <w:ins w:id="1937" w:author="Onbekende auteur" w:date="2017-01-31T13:15:00Z">
        <w:r>
          <w:rPr>
            <w:rFonts w:ascii="Courier New" w:hAnsi="Courier New"/>
            <w:sz w:val="16"/>
            <w:szCs w:val="16"/>
          </w:rPr>
          <w:t>&lt;StUF:datum&gt;</w:t>
        </w:r>
      </w:ins>
      <w:r>
        <w:rPr>
          <w:rFonts w:ascii="Courier New" w:hAnsi="Courier New"/>
          <w:sz w:val="16"/>
          <w:szCs w:val="16"/>
        </w:rPr>
        <w:t>2005-04-23</w:t>
      </w:r>
      <w:ins w:id="1938" w:author="Onbekende auteur" w:date="2017-01-31T13:15: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39" w:author="Onbekende auteur" w:date="2017-01-31T13:15:00Z">
        <w:r>
          <w:rPr>
            <w:rFonts w:ascii="Courier New" w:hAnsi="Courier New"/>
            <w:sz w:val="16"/>
            <w:szCs w:val="16"/>
          </w:rPr>
          <w:tab/>
          <w:tab/>
          <w:tab/>
          <w:tab/>
          <w:t>&lt;</w:t>
        </w:r>
      </w:ins>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w:t>
      </w:r>
      <w:del w:id="1940" w:author="Onbekende auteur" w:date="2017-01-31T13:15: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941" w:author="Onbekende auteur" w:date="2017-01-31T13:15:00Z">
        <w:r>
          <w:rPr>
            <w:rFonts w:ascii="Courier New" w:hAnsi="Courier New"/>
            <w:sz w:val="16"/>
            <w:szCs w:val="16"/>
          </w:rPr>
          <w:tab/>
          <w:tab/>
          <w:tab/>
          <w:tab/>
        </w:r>
      </w:ins>
      <w:ins w:id="1942" w:author="Onbekende auteur" w:date="2017-01-31T13:15:00Z">
        <w:r>
          <w:rPr>
            <w:rFonts w:ascii="Courier New" w:hAnsi="Courier New"/>
            <w:sz w:val="16"/>
            <w:szCs w:val="16"/>
          </w:rPr>
          <w:t>&lt;StUF:datum&gt;</w:t>
        </w:r>
      </w:ins>
      <w:r>
        <w:rPr>
          <w:rFonts w:ascii="Courier New" w:hAnsi="Courier New"/>
          <w:sz w:val="16"/>
          <w:szCs w:val="16"/>
        </w:rPr>
        <w:t>2005-04-23</w:t>
      </w:r>
      <w:ins w:id="1943" w:author="Onbekende auteur" w:date="2017-01-31T13:1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44" w:author="Onbekende auteur" w:date="2017-01-31T13:16: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945" w:author="Onbekende auteur" w:date="2017-01-31T13:16:00Z">
        <w:r>
          <w:rPr>
            <w:rFonts w:ascii="Courier New" w:hAnsi="Courier New"/>
            <w:sz w:val="16"/>
            <w:szCs w:val="16"/>
          </w:rPr>
          <w:tab/>
          <w:tab/>
          <w:tab/>
          <w:tab/>
        </w:r>
      </w:ins>
      <w:ins w:id="1946" w:author="Onbekende auteur" w:date="2017-01-31T13:16:00Z">
        <w:r>
          <w:rPr>
            <w:rFonts w:ascii="Courier New" w:hAnsi="Courier New"/>
            <w:sz w:val="16"/>
            <w:szCs w:val="16"/>
          </w:rPr>
          <w:t>&lt;StUF:datum&gt;</w:t>
        </w:r>
      </w:ins>
      <w:r>
        <w:rPr>
          <w:rFonts w:ascii="Courier New" w:hAnsi="Courier New"/>
          <w:sz w:val="16"/>
          <w:szCs w:val="16"/>
        </w:rPr>
        <w:t>2007-03-01</w:t>
      </w:r>
      <w:ins w:id="1947" w:author="Onbekende auteur" w:date="2017-01-31T13:1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48" w:author="Onbekende auteur" w:date="2017-01-31T13:16: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ins w:id="1949" w:author="Onbekende auteur" w:date="2017-01-31T13:16:00Z">
        <w:r>
          <w:rPr>
            <w:rFonts w:ascii="Courier New" w:hAnsi="Courier New"/>
            <w:sz w:val="16"/>
            <w:szCs w:val="16"/>
          </w:rPr>
          <w:tab/>
          <w:tab/>
          <w:tab/>
          <w:tab/>
          <w:tab/>
        </w:r>
      </w:ins>
      <w:ins w:id="1950" w:author="Onbekende auteur" w:date="2017-01-31T13:16:00Z">
        <w:r>
          <w:rPr>
            <w:rFonts w:ascii="Courier New" w:hAnsi="Courier New"/>
            <w:sz w:val="16"/>
            <w:szCs w:val="16"/>
          </w:rPr>
          <w:t>&lt;StUF:datum&gt;</w:t>
        </w:r>
      </w:ins>
      <w:r>
        <w:rPr>
          <w:rFonts w:ascii="Courier New" w:hAnsi="Courier New"/>
          <w:sz w:val="16"/>
          <w:szCs w:val="16"/>
        </w:rPr>
        <w:t>2005-04-23</w:t>
      </w:r>
      <w:ins w:id="1951" w:author="Onbekende auteur" w:date="2017-01-31T13:1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52" w:author="Onbekende auteur" w:date="2017-01-31T13:16:00Z">
        <w:r>
          <w:rPr>
            <w:rFonts w:ascii="Courier New" w:hAnsi="Courier New"/>
            <w:sz w:val="16"/>
            <w:szCs w:val="16"/>
          </w:rPr>
          <w:tab/>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w:t>
      </w:r>
      <w:del w:id="1953" w:author="Onbekende auteur" w:date="2017-01-31T13:16: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954" w:author="Onbekende auteur" w:date="2017-01-31T13:16:00Z">
        <w:r>
          <w:rPr>
            <w:rFonts w:ascii="Courier New" w:hAnsi="Courier New"/>
            <w:sz w:val="16"/>
            <w:szCs w:val="16"/>
          </w:rPr>
          <w:tab/>
          <w:tab/>
          <w:tab/>
          <w:tab/>
        </w:r>
      </w:ins>
      <w:ins w:id="1955" w:author="Onbekende auteur" w:date="2017-01-31T13:16:00Z">
        <w:r>
          <w:rPr>
            <w:rFonts w:ascii="Courier New" w:hAnsi="Courier New"/>
            <w:sz w:val="16"/>
            <w:szCs w:val="16"/>
          </w:rPr>
          <w:t>&lt;StUF:datum&gt;</w:t>
        </w:r>
      </w:ins>
      <w:r>
        <w:rPr>
          <w:rFonts w:ascii="Courier New" w:hAnsi="Courier New"/>
          <w:sz w:val="16"/>
          <w:szCs w:val="16"/>
        </w:rPr>
        <w:t>2001-09-03</w:t>
      </w:r>
      <w:ins w:id="1956" w:author="Onbekende auteur" w:date="2017-01-31T13:16: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57" w:author="Onbekende auteur" w:date="2017-01-31T13:17: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958" w:author="Onbekende auteur" w:date="2017-01-31T13:17:00Z">
        <w:r>
          <w:rPr>
            <w:rFonts w:ascii="Courier New" w:hAnsi="Courier New"/>
            <w:sz w:val="16"/>
            <w:szCs w:val="16"/>
          </w:rPr>
          <w:tab/>
          <w:tab/>
          <w:tab/>
          <w:tab/>
        </w:r>
      </w:ins>
      <w:ins w:id="1959" w:author="Onbekende auteur" w:date="2017-01-31T13:17:00Z">
        <w:r>
          <w:rPr>
            <w:rFonts w:ascii="Courier New" w:hAnsi="Courier New"/>
            <w:sz w:val="16"/>
            <w:szCs w:val="16"/>
          </w:rPr>
          <w:t>&lt;StUF:datum&gt;</w:t>
        </w:r>
      </w:ins>
      <w:r>
        <w:rPr>
          <w:rFonts w:ascii="Courier New" w:hAnsi="Courier New"/>
          <w:sz w:val="16"/>
          <w:szCs w:val="16"/>
        </w:rPr>
        <w:t>2005-04-23</w:t>
      </w:r>
      <w:ins w:id="1960" w:author="Onbekende auteur" w:date="2017-01-31T13:17: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61" w:author="Onbekende auteur" w:date="2017-01-31T13:17: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ins w:id="1962" w:author="Onbekende auteur" w:date="2017-01-31T13:17:00Z">
        <w:r>
          <w:rPr>
            <w:rFonts w:ascii="Courier New" w:hAnsi="Courier New"/>
            <w:sz w:val="16"/>
            <w:szCs w:val="16"/>
          </w:rPr>
          <w:tab/>
          <w:tab/>
          <w:tab/>
          <w:tab/>
          <w:tab/>
        </w:r>
      </w:ins>
      <w:ins w:id="1963" w:author="Onbekende auteur" w:date="2017-01-31T13:17:00Z">
        <w:r>
          <w:rPr>
            <w:rFonts w:ascii="Courier New" w:hAnsi="Courier New"/>
            <w:sz w:val="16"/>
            <w:szCs w:val="16"/>
          </w:rPr>
          <w:t>&lt;StUF:datum&gt;</w:t>
        </w:r>
      </w:ins>
      <w:r>
        <w:rPr>
          <w:rFonts w:ascii="Courier New" w:hAnsi="Courier New"/>
          <w:sz w:val="16"/>
          <w:szCs w:val="16"/>
        </w:rPr>
        <w:t>2001-09-05</w:t>
      </w:r>
      <w:ins w:id="1964" w:author="Onbekende auteur" w:date="2017-01-31T13:17: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65" w:author="Onbekende auteur" w:date="2017-01-31T13:17:00Z">
        <w:r>
          <w:rPr>
            <w:rFonts w:ascii="Courier New" w:hAnsi="Courier New"/>
            <w:sz w:val="16"/>
            <w:szCs w:val="16"/>
          </w:rPr>
          <w:tab/>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w:t>
      </w:r>
      <w:del w:id="1966" w:author="Onbekende auteur" w:date="2017-01-31T13:17: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ins w:id="1967" w:author="Onbekende auteur" w:date="2017-01-31T13:17:00Z">
        <w:r>
          <w:rPr>
            <w:rFonts w:ascii="Courier New" w:hAnsi="Courier New"/>
            <w:sz w:val="16"/>
            <w:szCs w:val="16"/>
          </w:rPr>
          <w:tab/>
          <w:tab/>
          <w:tab/>
          <w:tab/>
          <w:tab/>
          <w:tab/>
        </w:r>
      </w:ins>
      <w:ins w:id="1968" w:author="Onbekende auteur" w:date="2017-01-31T13:17:00Z">
        <w:r>
          <w:rPr>
            <w:rFonts w:ascii="Courier New" w:hAnsi="Courier New"/>
            <w:sz w:val="16"/>
            <w:szCs w:val="16"/>
          </w:rPr>
          <w:t>&lt;StUF:datum&gt;</w:t>
        </w:r>
      </w:ins>
      <w:r>
        <w:rPr>
          <w:rFonts w:ascii="Courier New" w:hAnsi="Courier New"/>
          <w:sz w:val="16"/>
          <w:szCs w:val="16"/>
        </w:rPr>
        <w:t>2001-09-05</w:t>
      </w:r>
      <w:ins w:id="1969" w:author="Onbekende auteur" w:date="2017-01-31T13:17: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70" w:author="Onbekende auteur" w:date="2017-01-31T13:17:00Z">
        <w:r>
          <w:rPr>
            <w:rFonts w:ascii="Courier New" w:hAnsi="Courier New"/>
            <w:sz w:val="16"/>
            <w:szCs w:val="16"/>
          </w:rPr>
          <w:tab/>
          <w:tab/>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w:t>
      </w:r>
      <w:del w:id="1971" w:author="Onbekende auteur" w:date="2017-01-31T13:18: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ins w:id="1972" w:author="Onbekende auteur" w:date="2017-01-31T13:18:00Z">
        <w:r>
          <w:rPr>
            <w:rFonts w:ascii="Courier New" w:hAnsi="Courier New"/>
            <w:sz w:val="16"/>
            <w:szCs w:val="16"/>
          </w:rPr>
          <w:tab/>
          <w:tab/>
          <w:tab/>
          <w:tab/>
          <w:tab/>
          <w:tab/>
          <w:tab/>
          <w:t>&lt;StUF:datum&gt;</w:t>
        </w:r>
      </w:ins>
      <w:r>
        <w:rPr>
          <w:rFonts w:ascii="Courier New" w:hAnsi="Courier New"/>
          <w:sz w:val="16"/>
          <w:szCs w:val="16"/>
        </w:rPr>
        <w:t>2001-09-05</w:t>
      </w:r>
      <w:ins w:id="1973" w:author="Onbekende auteur" w:date="2017-01-31T13:18: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74" w:author="Onbekende auteur" w:date="2017-01-31T13:18:00Z">
        <w:r>
          <w:rPr>
            <w:rFonts w:ascii="Courier New" w:hAnsi="Courier New"/>
            <w:sz w:val="16"/>
            <w:szCs w:val="16"/>
          </w:rPr>
          <w:tab/>
          <w:tab/>
          <w:tab/>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w:t>
      </w:r>
      <w:del w:id="1975" w:author="Onbekende auteur" w:date="2017-01-31T13:18: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w:t>
      </w:r>
      <w:del w:id="1976" w:author="Onbekende auteur" w:date="2017-01-31T13:37:00Z">
        <w:r>
          <w:rPr>
            <w:rFonts w:ascii="Courier New" w:hAnsi="Courier New"/>
            <w:sz w:val="16"/>
            <w:szCs w:val="16"/>
          </w:rPr>
          <w:delText xml:space="preserve"> xsi:nil=”true” StUF:noValue=”geenWaarde”</w:delText>
        </w:r>
      </w:del>
      <w:r>
        <w:rPr>
          <w:rFonts w:ascii="Courier New" w:hAnsi="Courier New"/>
          <w:sz w:val="16"/>
          <w:szCs w:val="16"/>
        </w:rPr>
        <w:t>/&gt;</w:t>
        <w:tab/>
        <w:tab/>
        <w:tab/>
      </w:r>
    </w:p>
    <w:p>
      <w:pPr>
        <w:pStyle w:val="Normal"/>
        <w:tabs>
          <w:tab w:val="left" w:pos="-720" w:leader="none"/>
        </w:tabs>
        <w:rPr>
          <w:rFonts w:ascii="Courier New" w:hAnsi="Courier New"/>
          <w:sz w:val="16"/>
          <w:szCs w:val="16"/>
        </w:rPr>
      </w:pPr>
      <w:ins w:id="1977" w:author="Onbekende auteur" w:date="2017-01-31T13:38:00Z">
        <w:r>
          <w:rPr>
            <w:rFonts w:ascii="Courier New" w:hAnsi="Courier New"/>
            <w:sz w:val="16"/>
            <w:szCs w:val="16"/>
          </w:rPr>
          <w:tab/>
          <w:tab/>
          <w:tab/>
        </w:r>
      </w:ins>
      <w:r>
        <w:rPr>
          <w:rFonts w:ascii="Courier New" w:hAnsi="Courier New"/>
          <w:sz w:val="16"/>
          <w:szCs w:val="16"/>
        </w:rPr>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ins w:id="1978" w:author="Onbekende auteur" w:date="2017-01-31T13:18:00Z">
        <w:r>
          <w:rPr>
            <w:rFonts w:ascii="Courier New" w:hAnsi="Courier New"/>
            <w:sz w:val="16"/>
            <w:szCs w:val="16"/>
          </w:rPr>
          <w:tab/>
          <w:tab/>
          <w:tab/>
          <w:tab/>
          <w:tab/>
        </w:r>
      </w:ins>
      <w:ins w:id="1979" w:author="Onbekende auteur" w:date="2017-01-31T13:19:00Z">
        <w:r>
          <w:rPr>
            <w:rFonts w:ascii="Courier New" w:hAnsi="Courier New"/>
            <w:sz w:val="16"/>
            <w:szCs w:val="16"/>
          </w:rPr>
          <w:t>&lt;StUF:datum&gt;</w:t>
        </w:r>
      </w:ins>
      <w:r>
        <w:rPr>
          <w:rFonts w:ascii="Courier New" w:hAnsi="Courier New"/>
          <w:sz w:val="16"/>
          <w:szCs w:val="16"/>
        </w:rPr>
        <w:t>1977-08-07</w:t>
      </w:r>
      <w:ins w:id="1980" w:author="Onbekende auteur" w:date="2017-01-31T13:19: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81" w:author="Onbekende auteur" w:date="2017-01-31T13:19:00Z">
        <w:r>
          <w:rPr>
            <w:rFonts w:ascii="Courier New" w:hAnsi="Courier New"/>
            <w:sz w:val="16"/>
            <w:szCs w:val="16"/>
          </w:rPr>
          <w:tab/>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ins w:id="1982" w:author="Onbekende auteur" w:date="2017-01-31T13:19:00Z">
        <w:r>
          <w:rPr>
            <w:rFonts w:ascii="Courier New" w:hAnsi="Courier New"/>
            <w:sz w:val="16"/>
            <w:szCs w:val="16"/>
          </w:rPr>
          <w:tab/>
          <w:tab/>
          <w:tab/>
          <w:tab/>
          <w:tab/>
        </w:r>
      </w:ins>
      <w:ins w:id="1983" w:author="Onbekende auteur" w:date="2017-01-31T13:19:00Z">
        <w:r>
          <w:rPr>
            <w:rFonts w:ascii="Courier New" w:hAnsi="Courier New"/>
            <w:sz w:val="16"/>
            <w:szCs w:val="16"/>
          </w:rPr>
          <w:t>&lt;StUF:datum&gt;</w:t>
        </w:r>
      </w:ins>
      <w:r>
        <w:rPr>
          <w:rFonts w:ascii="Courier New" w:hAnsi="Courier New"/>
          <w:sz w:val="16"/>
          <w:szCs w:val="16"/>
        </w:rPr>
        <w:t>2001-09-05</w:t>
      </w:r>
      <w:ins w:id="1984" w:author="Onbekende auteur" w:date="2017-01-31T13:19: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85" w:author="Onbekende auteur" w:date="2017-01-31T13:19:00Z">
        <w:r>
          <w:rPr>
            <w:rFonts w:ascii="Courier New" w:hAnsi="Courier New"/>
            <w:sz w:val="16"/>
            <w:szCs w:val="16"/>
          </w:rPr>
          <w:tab/>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w:t>
      </w:r>
      <w:del w:id="1986" w:author="Onbekende auteur" w:date="2017-01-31T13:38: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1987" w:author="Onbekende auteur" w:date="2017-01-31T13:19:00Z">
        <w:r>
          <w:rPr>
            <w:rFonts w:ascii="Courier New" w:hAnsi="Courier New"/>
            <w:sz w:val="16"/>
            <w:szCs w:val="16"/>
          </w:rPr>
          <w:tab/>
          <w:tab/>
          <w:tab/>
          <w:tab/>
        </w:r>
      </w:ins>
      <w:ins w:id="1988" w:author="Onbekende auteur" w:date="2017-01-31T13:19:00Z">
        <w:r>
          <w:rPr>
            <w:rFonts w:ascii="Courier New" w:hAnsi="Courier New"/>
            <w:sz w:val="16"/>
            <w:szCs w:val="16"/>
          </w:rPr>
          <w:t>&lt;StUF:datum&gt;</w:t>
        </w:r>
      </w:ins>
      <w:r>
        <w:rPr>
          <w:rFonts w:ascii="Courier New" w:hAnsi="Courier New"/>
          <w:sz w:val="16"/>
          <w:szCs w:val="16"/>
        </w:rPr>
        <w:t>1977-08-07</w:t>
      </w:r>
      <w:ins w:id="1989" w:author="Onbekende auteur" w:date="2017-01-31T13:19: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90" w:author="Onbekende auteur" w:date="2017-01-31T13:19:00Z">
        <w:r>
          <w:rPr>
            <w:rFonts w:ascii="Courier New" w:hAnsi="Courier New"/>
            <w:sz w:val="16"/>
            <w:szCs w:val="16"/>
          </w:rPr>
          <w:tab/>
          <w:tab/>
          <w:tab/>
          <w:t>&lt;</w:t>
        </w:r>
      </w:ins>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1991" w:author="Onbekende auteur" w:date="2017-01-31T13:19:00Z">
        <w:r>
          <w:rPr>
            <w:rFonts w:ascii="Courier New" w:hAnsi="Courier New"/>
            <w:sz w:val="16"/>
            <w:szCs w:val="16"/>
          </w:rPr>
          <w:tab/>
          <w:tab/>
          <w:tab/>
          <w:tab/>
        </w:r>
      </w:ins>
      <w:ins w:id="1992" w:author="Onbekende auteur" w:date="2017-01-31T13:19:00Z">
        <w:r>
          <w:rPr>
            <w:rFonts w:ascii="Courier New" w:hAnsi="Courier New"/>
            <w:sz w:val="16"/>
            <w:szCs w:val="16"/>
          </w:rPr>
          <w:t>&lt;StUF:datum&gt;</w:t>
        </w:r>
      </w:ins>
      <w:r>
        <w:rPr>
          <w:rFonts w:ascii="Courier New" w:hAnsi="Courier New"/>
          <w:sz w:val="16"/>
          <w:szCs w:val="16"/>
        </w:rPr>
        <w:t>2001-09-03</w:t>
      </w:r>
      <w:ins w:id="1993" w:author="Onbekende auteur" w:date="2017-01-31T13:19: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94" w:author="Onbekende auteur" w:date="2017-01-31T13:19: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ins w:id="1995" w:author="Onbekende auteur" w:date="2017-01-31T13:19:00Z">
        <w:r>
          <w:rPr>
            <w:rFonts w:ascii="Courier New" w:hAnsi="Courier New"/>
            <w:sz w:val="16"/>
            <w:szCs w:val="16"/>
          </w:rPr>
          <w:tab/>
          <w:tab/>
          <w:tab/>
          <w:tab/>
          <w:tab/>
        </w:r>
      </w:ins>
      <w:ins w:id="1996" w:author="Onbekende auteur" w:date="2017-01-31T13:19:00Z">
        <w:r>
          <w:rPr>
            <w:rFonts w:ascii="Courier New" w:hAnsi="Courier New"/>
            <w:sz w:val="16"/>
            <w:szCs w:val="16"/>
          </w:rPr>
          <w:t>&lt;StUF:datum&gt;</w:t>
        </w:r>
      </w:ins>
      <w:r>
        <w:rPr>
          <w:rFonts w:ascii="Courier New" w:hAnsi="Courier New"/>
          <w:sz w:val="16"/>
          <w:szCs w:val="16"/>
        </w:rPr>
        <w:t>1977-08-07</w:t>
      </w:r>
      <w:ins w:id="1997" w:author="Onbekende auteur" w:date="2017-01-31T13:19:00Z">
        <w:r>
          <w:rPr>
            <w:rFonts w:ascii="Courier New" w:hAnsi="Courier New"/>
            <w:sz w:val="16"/>
            <w:szCs w:val="16"/>
          </w:rPr>
          <w:t>&lt;/StUF:datum&gt;</w:t>
        </w:r>
      </w:ins>
    </w:p>
    <w:p>
      <w:pPr>
        <w:pStyle w:val="Normal"/>
        <w:tabs>
          <w:tab w:val="left" w:pos="-720" w:leader="none"/>
        </w:tabs>
        <w:rPr>
          <w:rFonts w:ascii="Courier New" w:hAnsi="Courier New"/>
          <w:sz w:val="16"/>
          <w:szCs w:val="16"/>
        </w:rPr>
      </w:pPr>
      <w:ins w:id="1998" w:author="Onbekende auteur" w:date="2017-01-31T13:20:00Z">
        <w:r>
          <w:rPr>
            <w:rFonts w:ascii="Courier New" w:hAnsi="Courier New"/>
            <w:sz w:val="16"/>
            <w:szCs w:val="16"/>
          </w:rPr>
          <w:tab/>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ins w:id="1999" w:author="Onbekende auteur" w:date="2017-01-31T13:20:00Z">
        <w:r>
          <w:rPr>
            <w:rFonts w:ascii="Courier New" w:hAnsi="Courier New"/>
            <w:sz w:val="16"/>
            <w:szCs w:val="16"/>
          </w:rPr>
          <w:tab/>
          <w:tab/>
          <w:tab/>
          <w:tab/>
          <w:tab/>
        </w:r>
      </w:ins>
      <w:ins w:id="2000" w:author="Onbekende auteur" w:date="2017-01-31T13:20:00Z">
        <w:r>
          <w:rPr>
            <w:rFonts w:ascii="Courier New" w:hAnsi="Courier New"/>
            <w:sz w:val="16"/>
            <w:szCs w:val="16"/>
          </w:rPr>
          <w:t>&lt;StUF:datum&gt;</w:t>
        </w:r>
      </w:ins>
      <w:r>
        <w:rPr>
          <w:rFonts w:ascii="Courier New" w:hAnsi="Courier New"/>
          <w:sz w:val="16"/>
          <w:szCs w:val="16"/>
        </w:rPr>
        <w:t>2001-09-05</w:t>
      </w:r>
      <w:ins w:id="2001" w:author="Onbekende auteur" w:date="2017-01-31T13:20: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02" w:author="Onbekende auteur" w:date="2017-01-31T13:20:00Z">
        <w:r>
          <w:rPr>
            <w:rFonts w:ascii="Courier New" w:hAnsi="Courier New"/>
            <w:sz w:val="16"/>
            <w:szCs w:val="16"/>
          </w:rPr>
          <w:tab/>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2003" w:author="Onbekende auteur" w:date="2017-01-31T13:20:00Z">
        <w:r>
          <w:rPr>
            <w:rFonts w:ascii="Courier New" w:hAnsi="Courier New"/>
            <w:sz w:val="16"/>
            <w:szCs w:val="16"/>
          </w:rPr>
          <w:tab/>
          <w:tab/>
          <w:tab/>
          <w:tab/>
        </w:r>
      </w:ins>
      <w:ins w:id="2004" w:author="Onbekende auteur" w:date="2017-01-31T13:20:00Z">
        <w:r>
          <w:rPr>
            <w:rFonts w:ascii="Courier New" w:hAnsi="Courier New"/>
            <w:sz w:val="16"/>
            <w:szCs w:val="16"/>
          </w:rPr>
          <w:t>&lt;StUF:datum&gt;</w:t>
        </w:r>
      </w:ins>
      <w:r>
        <w:rPr>
          <w:rFonts w:ascii="Courier New" w:hAnsi="Courier New"/>
          <w:sz w:val="16"/>
          <w:szCs w:val="16"/>
        </w:rPr>
        <w:t>2005-04-23</w:t>
      </w:r>
      <w:ins w:id="2005" w:author="Onbekende auteur" w:date="2017-01-31T13:20:00Z">
        <w:r>
          <w:rPr>
            <w:rFonts w:ascii="Courier New" w:hAnsi="Courier New"/>
            <w:sz w:val="16"/>
            <w:szCs w:val="16"/>
          </w:rPr>
          <w:t>&lt;/StUF:datum&gt;&lt;</w:t>
        </w:r>
      </w:ins>
    </w:p>
    <w:p>
      <w:pPr>
        <w:pStyle w:val="Normal"/>
        <w:tabs>
          <w:tab w:val="left" w:pos="-720" w:leader="none"/>
        </w:tabs>
        <w:rPr>
          <w:rFonts w:ascii="Courier New" w:hAnsi="Courier New"/>
          <w:sz w:val="16"/>
          <w:szCs w:val="16"/>
        </w:rPr>
      </w:pPr>
      <w:ins w:id="2006" w:author="Onbekende auteur" w:date="2017-01-31T13:20:00Z">
        <w:r>
          <w:rPr>
            <w:rFonts w:ascii="Courier New" w:hAnsi="Courier New"/>
            <w:sz w:val="16"/>
            <w:szCs w:val="16"/>
          </w:rPr>
          <w:tab/>
          <w:tab/>
          <w:tab/>
        </w:r>
      </w:ins>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w:t>
      </w:r>
      <w:del w:id="2007" w:author="Onbekende auteur" w:date="2017-01-31T13:20: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w:t>
      </w:r>
      <w:ins w:id="2008" w:author="Onbekende auteur" w:date="2017-01-31T13:38:00Z">
        <w:r>
          <w:rPr>
            <w:rFonts w:ascii="Courier New" w:hAnsi="Courier New"/>
          </w:rPr>
          <w:t xml:space="preserve"> </w:t>
        </w:r>
      </w:ins>
      <w:ins w:id="2009" w:author="Onbekende auteur" w:date="2017-01-31T13:38:00Z">
        <w:r>
          <w:rPr>
            <w:rFonts w:ascii="Courier New" w:hAnsi="Courier New"/>
          </w:rPr>
          <w:t>xsi:nil=”true”/</w:t>
        </w:r>
      </w:ins>
      <w:r>
        <w:rPr>
          <w:rFonts w:ascii="Courier New" w:hAnsi="Courier New"/>
        </w:rPr>
        <w:t>&gt;</w:t>
      </w:r>
      <w:del w:id="2010" w:author="Onbekende auteur" w:date="2017-01-31T13:38:00Z">
        <w:r>
          <w:rPr>
            <w:rFonts w:ascii="Courier New" w:hAnsi="Courier New"/>
          </w:rPr>
          <w:delText xml:space="preserve"> StUF:noValue=”geenWaarde”</w:delText>
        </w:r>
      </w:del>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 xml:space="preserve">Voor het opnemen van metagegevens </w:t>
      </w:r>
      <w:r>
        <w:rPr/>
        <w:t xml:space="preserve">genoemd in paragraaf </w:t>
      </w:r>
      <w:r>
        <w:rPr/>
        <w:fldChar w:fldCharType="begin"/>
      </w:r>
      <w:r>
        <w:instrText> REF __RefHeading___Toc23966_727453760 \r \h </w:instrText>
      </w:r>
      <w:r>
        <w:fldChar w:fldCharType="separate"/>
      </w:r>
      <w:r>
        <w:t>6.4.2</w:t>
      </w:r>
      <w:r>
        <w:fldChar w:fldCharType="end"/>
      </w:r>
      <w:r>
        <w:rPr/>
        <w:t xml:space="preserve">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del w:id="2011" w:author="Onbekende auteur" w:date="2017-01-31T13:59:00Z">
        <w:r>
          <w:rPr>
            <w:rFonts w:ascii="Courier New" w:hAnsi="Courier New"/>
          </w:rPr>
          <w:delText>StUF:</w:delText>
        </w:r>
      </w:del>
      <w:r>
        <w:rPr>
          <w:rFonts w:ascii="Courier New" w:hAnsi="Courier New"/>
        </w:rPr>
        <w:t>tijdstip</w:t>
      </w:r>
      <w:r>
        <w:rPr/>
        <w:t xml:space="preserve"> attribute en </w:t>
      </w:r>
      <w:r>
        <w:rPr>
          <w:rFonts w:ascii="Courier New" w:hAnsi="Courier New"/>
        </w:rPr>
        <w:t>&lt;StUF:eindGeldigheid&gt;</w:t>
      </w:r>
      <w:r>
        <w:rPr/>
        <w:t xml:space="preserve"> groter dan het </w:t>
      </w:r>
      <w:del w:id="2012" w:author="Onbekende auteur" w:date="2017-01-31T13:59:00Z">
        <w:r>
          <w:rPr>
            <w:rFonts w:ascii="Courier New" w:hAnsi="Courier New"/>
          </w:rPr>
          <w:delText>StUF:</w:delText>
        </w:r>
      </w:del>
      <w:r>
        <w:rPr>
          <w:rFonts w:ascii="Courier New" w:hAnsi="Courier New"/>
        </w:rPr>
        <w:t>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ins w:id="2013" w:author="Onbekende auteur" w:date="2017-01-31T13:20:00Z">
        <w:r>
          <w:rPr>
            <w:rFonts w:ascii="Courier New" w:hAnsi="Courier New"/>
            <w:sz w:val="16"/>
            <w:szCs w:val="16"/>
          </w:rPr>
          <w:tab/>
          <w:tab/>
          <w:tab/>
        </w:r>
      </w:ins>
      <w:ins w:id="2014" w:author="Onbekende auteur" w:date="2017-01-31T13:20:00Z">
        <w:r>
          <w:rPr>
            <w:rFonts w:ascii="Courier New" w:hAnsi="Courier New"/>
            <w:sz w:val="16"/>
            <w:szCs w:val="16"/>
          </w:rPr>
          <w:t>&lt;StUF:datum&gt;</w:t>
        </w:r>
      </w:ins>
      <w:r>
        <w:rPr>
          <w:rFonts w:ascii="Courier New" w:hAnsi="Courier New"/>
          <w:sz w:val="16"/>
          <w:szCs w:val="16"/>
        </w:rPr>
        <w:t>2004-03-04</w:t>
      </w:r>
      <w:ins w:id="2015" w:author="Onbekende auteur" w:date="2017-01-31T13:21:00Z">
        <w:r>
          <w:rPr>
            <w:rFonts w:ascii="Courier New" w:hAnsi="Courier New"/>
            <w:sz w:val="16"/>
            <w:szCs w:val="16"/>
          </w:rPr>
          <w:t>&lt;/StUF:datum&gt;</w:t>
        </w:r>
      </w:ins>
    </w:p>
    <w:p>
      <w:pPr>
        <w:pStyle w:val="Normal"/>
        <w:rPr>
          <w:rFonts w:ascii="Courier New" w:hAnsi="Courier New"/>
          <w:sz w:val="16"/>
          <w:szCs w:val="16"/>
        </w:rPr>
      </w:pPr>
      <w:ins w:id="2016" w:author="Onbekende auteur" w:date="2017-01-31T13:21:00Z">
        <w:r>
          <w:rPr>
            <w:rFonts w:ascii="Courier New" w:hAnsi="Courier New"/>
            <w:sz w:val="16"/>
            <w:szCs w:val="16"/>
          </w:rPr>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&lt;StUF:eindGeldigheid xsi:nil=”true”</w:t>
      </w:r>
      <w:del w:id="2017" w:author="Onbekende auteur" w:date="2017-01-31T13:21:00Z">
        <w:r>
          <w:rPr>
            <w:rFonts w:ascii="Courier New" w:hAnsi="Courier New"/>
            <w:sz w:val="16"/>
            <w:szCs w:val="16"/>
          </w:rPr>
          <w:delText xml:space="preserv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ins w:id="2018" w:author="Onbekende auteur" w:date="2017-01-31T13:21:00Z">
        <w:r>
          <w:rPr>
            <w:rFonts w:ascii="Courier New" w:hAnsi="Courier New"/>
            <w:sz w:val="16"/>
            <w:szCs w:val="16"/>
          </w:rPr>
          <w:tab/>
          <w:tab/>
          <w:tab/>
          <w:t xml:space="preserve">    </w:t>
        </w:r>
      </w:ins>
      <w:ins w:id="2019" w:author="Onbekende auteur" w:date="2017-01-31T13:21:00Z">
        <w:r>
          <w:rPr>
            <w:rFonts w:ascii="Courier New" w:hAnsi="Courier New"/>
            <w:sz w:val="16"/>
            <w:szCs w:val="16"/>
          </w:rPr>
          <w:t>&lt;StUF:datum&gt;</w:t>
        </w:r>
      </w:ins>
      <w:r>
        <w:rPr>
          <w:rFonts w:ascii="Courier New" w:hAnsi="Courier New"/>
          <w:sz w:val="16"/>
          <w:szCs w:val="16"/>
        </w:rPr>
        <w:t>2004-02-28</w:t>
      </w:r>
      <w:ins w:id="2020" w:author="Onbekende auteur" w:date="2017-01-31T13:21:00Z">
        <w:r>
          <w:rPr>
            <w:rFonts w:ascii="Courier New" w:hAnsi="Courier New"/>
            <w:sz w:val="16"/>
            <w:szCs w:val="16"/>
          </w:rPr>
          <w:t>&lt;/StUF:datum&gt;</w:t>
        </w:r>
      </w:ins>
    </w:p>
    <w:p>
      <w:pPr>
        <w:pStyle w:val="Normal"/>
        <w:rPr>
          <w:rFonts w:ascii="Courier New" w:hAnsi="Courier New"/>
          <w:sz w:val="16"/>
          <w:szCs w:val="16"/>
        </w:rPr>
      </w:pPr>
      <w:ins w:id="2021" w:author="Onbekende auteur" w:date="2017-01-31T13:21:00Z">
        <w:r>
          <w:rPr>
            <w:rFonts w:ascii="Courier New" w:hAnsi="Courier New"/>
            <w:sz w:val="16"/>
            <w:szCs w:val="16"/>
          </w:rPr>
          <w:tab/>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ins w:id="2022" w:author="Onbekende auteur" w:date="2017-01-31T13:21:00Z">
        <w:r>
          <w:rPr>
            <w:rFonts w:ascii="Courier New" w:hAnsi="Courier New"/>
            <w:sz w:val="16"/>
            <w:szCs w:val="16"/>
          </w:rPr>
          <w:tab/>
          <w:tab/>
          <w:tab/>
          <w:t xml:space="preserve">    </w:t>
        </w:r>
      </w:ins>
      <w:ins w:id="2023" w:author="Onbekende auteur" w:date="2017-01-31T13:21:00Z">
        <w:r>
          <w:rPr>
            <w:rFonts w:ascii="Courier New" w:hAnsi="Courier New"/>
            <w:sz w:val="16"/>
            <w:szCs w:val="16"/>
          </w:rPr>
          <w:t>&lt;StUF:datum&gt;</w:t>
        </w:r>
      </w:ins>
      <w:r>
        <w:rPr>
          <w:rFonts w:ascii="Courier New" w:hAnsi="Courier New"/>
          <w:sz w:val="16"/>
          <w:szCs w:val="16"/>
        </w:rPr>
        <w:t>2004-03-04</w:t>
      </w:r>
      <w:ins w:id="2024" w:author="Onbekende auteur" w:date="2017-01-31T13:21:00Z">
        <w:r>
          <w:rPr>
            <w:rFonts w:ascii="Courier New" w:hAnsi="Courier New"/>
            <w:sz w:val="16"/>
            <w:szCs w:val="16"/>
          </w:rPr>
          <w:t>&lt;/StUF:datum&gt;</w:t>
        </w:r>
      </w:ins>
    </w:p>
    <w:p>
      <w:pPr>
        <w:pStyle w:val="Normal"/>
        <w:rPr>
          <w:rFonts w:ascii="Courier New" w:hAnsi="Courier New"/>
          <w:sz w:val="16"/>
          <w:szCs w:val="16"/>
        </w:rPr>
      </w:pPr>
      <w:ins w:id="2025" w:author="Onbekende auteur" w:date="2017-01-31T13:21:00Z">
        <w:r>
          <w:rPr>
            <w:rFonts w:ascii="Courier New" w:hAnsi="Courier New"/>
            <w:sz w:val="16"/>
            <w:szCs w:val="16"/>
          </w:rPr>
          <w:tab/>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ins w:id="2026" w:author="Onbekende auteur" w:date="2017-01-31T13:21:00Z">
        <w:r>
          <w:rPr>
            <w:rFonts w:ascii="Courier New" w:hAnsi="Courier New"/>
            <w:sz w:val="16"/>
            <w:szCs w:val="16"/>
          </w:rPr>
          <w:tab/>
          <w:tab/>
          <w:tab/>
          <w:t xml:space="preserve">   </w:t>
        </w:r>
      </w:ins>
      <w:ins w:id="2027" w:author="Onbekende auteur" w:date="2017-01-31T13:22:00Z">
        <w:r>
          <w:rPr>
            <w:rFonts w:ascii="Courier New" w:hAnsi="Courier New"/>
            <w:sz w:val="16"/>
            <w:szCs w:val="16"/>
          </w:rPr>
          <w:t xml:space="preserve"> </w:t>
        </w:r>
      </w:ins>
      <w:ins w:id="2028" w:author="Onbekende auteur" w:date="2017-01-31T13:22:00Z">
        <w:r>
          <w:rPr>
            <w:rFonts w:ascii="Courier New" w:hAnsi="Courier New"/>
            <w:sz w:val="16"/>
            <w:szCs w:val="16"/>
          </w:rPr>
          <w:t>&lt;StUF:datum&gt;</w:t>
        </w:r>
      </w:ins>
      <w:r>
        <w:rPr>
          <w:rFonts w:ascii="Courier New" w:hAnsi="Courier New"/>
          <w:sz w:val="16"/>
          <w:szCs w:val="16"/>
        </w:rPr>
        <w:t>2004-01-07</w:t>
      </w:r>
      <w:ins w:id="2029" w:author="Onbekende auteur" w:date="2017-01-31T13:22:00Z">
        <w:r>
          <w:rPr>
            <w:rFonts w:ascii="Courier New" w:hAnsi="Courier New"/>
            <w:sz w:val="16"/>
            <w:szCs w:val="16"/>
          </w:rPr>
          <w:t>&lt;/StUF:datum&gt;</w:t>
        </w:r>
      </w:ins>
    </w:p>
    <w:p>
      <w:pPr>
        <w:pStyle w:val="Normal"/>
        <w:rPr>
          <w:rFonts w:ascii="Courier New" w:hAnsi="Courier New"/>
          <w:sz w:val="16"/>
          <w:szCs w:val="16"/>
        </w:rPr>
      </w:pPr>
      <w:ins w:id="2030" w:author="Onbekende auteur" w:date="2017-01-31T13:22:00Z">
        <w:r>
          <w:rPr>
            <w:rFonts w:ascii="Courier New" w:hAnsi="Courier New"/>
            <w:sz w:val="16"/>
            <w:szCs w:val="16"/>
          </w:rPr>
          <w:tab/>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ins w:id="2031" w:author="Onbekende auteur" w:date="2017-01-31T13:22:00Z">
        <w:r>
          <w:rPr>
            <w:rFonts w:ascii="Courier New" w:hAnsi="Courier New"/>
            <w:sz w:val="16"/>
            <w:szCs w:val="16"/>
          </w:rPr>
          <w:tab/>
          <w:tab/>
          <w:tab/>
          <w:t xml:space="preserve">    </w:t>
        </w:r>
      </w:ins>
      <w:ins w:id="2032" w:author="Onbekende auteur" w:date="2017-01-31T13:22:00Z">
        <w:r>
          <w:rPr>
            <w:rFonts w:ascii="Courier New" w:hAnsi="Courier New"/>
            <w:sz w:val="16"/>
            <w:szCs w:val="16"/>
          </w:rPr>
          <w:t>&lt;StUF:datum&gt;</w:t>
        </w:r>
      </w:ins>
      <w:r>
        <w:rPr>
          <w:rFonts w:ascii="Courier New" w:hAnsi="Courier New"/>
          <w:sz w:val="16"/>
          <w:szCs w:val="16"/>
        </w:rPr>
        <w:t>2004-02-28</w:t>
      </w:r>
      <w:ins w:id="2033" w:author="Onbekende auteur" w:date="2017-01-31T13:22:00Z">
        <w:r>
          <w:rPr>
            <w:rFonts w:ascii="Courier New" w:hAnsi="Courier New"/>
            <w:sz w:val="16"/>
            <w:szCs w:val="16"/>
          </w:rPr>
          <w:t>&lt;/StUF:datum&gt;</w:t>
        </w:r>
      </w:ins>
    </w:p>
    <w:p>
      <w:pPr>
        <w:pStyle w:val="Normal"/>
        <w:rPr>
          <w:rFonts w:ascii="Courier New" w:hAnsi="Courier New"/>
          <w:sz w:val="16"/>
          <w:szCs w:val="16"/>
        </w:rPr>
      </w:pPr>
      <w:ins w:id="2034" w:author="Onbekende auteur" w:date="2017-01-31T13:22:00Z">
        <w:r>
          <w:rPr>
            <w:rFonts w:ascii="Courier New" w:hAnsi="Courier New"/>
            <w:sz w:val="16"/>
            <w:szCs w:val="16"/>
          </w:rPr>
          <w:tab/>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w:t>
      </w:r>
      <w:del w:id="2035" w:author="Onbekende auteur" w:date="2017-01-30T20:06: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ins w:id="2036" w:author="Onbekende auteur" w:date="2017-01-31T13:22:00Z">
        <w:r>
          <w:rPr>
            <w:rFonts w:ascii="Courier New" w:hAnsi="Courier New"/>
            <w:sz w:val="16"/>
            <w:szCs w:val="16"/>
          </w:rPr>
          <w:tab/>
          <w:tab/>
          <w:tab/>
          <w:t xml:space="preserve">    </w:t>
        </w:r>
      </w:ins>
      <w:ins w:id="2037" w:author="Onbekende auteur" w:date="2017-01-31T13:22:00Z">
        <w:r>
          <w:rPr>
            <w:rFonts w:ascii="Courier New" w:hAnsi="Courier New"/>
            <w:sz w:val="16"/>
            <w:szCs w:val="16"/>
          </w:rPr>
          <w:t>&lt;StUF:datum&gt;</w:t>
        </w:r>
      </w:ins>
      <w:r>
        <w:rPr>
          <w:rFonts w:ascii="Courier New" w:hAnsi="Courier New"/>
          <w:sz w:val="16"/>
          <w:szCs w:val="16"/>
        </w:rPr>
        <w:t>2003-11-15</w:t>
      </w:r>
      <w:ins w:id="2038" w:author="Onbekende auteur" w:date="2017-01-31T13:22:00Z">
        <w:r>
          <w:rPr>
            <w:rFonts w:ascii="Courier New" w:hAnsi="Courier New"/>
            <w:sz w:val="16"/>
            <w:szCs w:val="16"/>
          </w:rPr>
          <w:t>&lt;/StUF:datum&gt;</w:t>
        </w:r>
      </w:ins>
    </w:p>
    <w:p>
      <w:pPr>
        <w:pStyle w:val="Normal"/>
        <w:rPr>
          <w:rFonts w:ascii="Courier New" w:hAnsi="Courier New"/>
          <w:sz w:val="16"/>
          <w:szCs w:val="16"/>
        </w:rPr>
      </w:pPr>
      <w:ins w:id="2039" w:author="Onbekende auteur" w:date="2017-01-31T13:22:00Z">
        <w:r>
          <w:rPr>
            <w:rFonts w:ascii="Courier New" w:hAnsi="Courier New"/>
            <w:sz w:val="16"/>
            <w:szCs w:val="16"/>
          </w:rPr>
          <w:tab/>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ins w:id="2040" w:author="Onbekende auteur" w:date="2017-01-31T13:22:00Z">
        <w:r>
          <w:rPr>
            <w:rFonts w:ascii="Courier New" w:hAnsi="Courier New"/>
            <w:sz w:val="16"/>
            <w:szCs w:val="16"/>
          </w:rPr>
          <w:tab/>
          <w:tab/>
          <w:tab/>
          <w:t xml:space="preserve">    </w:t>
        </w:r>
      </w:ins>
      <w:ins w:id="2041" w:author="Onbekende auteur" w:date="2017-01-31T13:22:00Z">
        <w:r>
          <w:rPr>
            <w:rFonts w:ascii="Courier New" w:hAnsi="Courier New"/>
            <w:sz w:val="16"/>
            <w:szCs w:val="16"/>
          </w:rPr>
          <w:t>&lt;StUF:datum&gt;</w:t>
        </w:r>
      </w:ins>
      <w:r>
        <w:rPr>
          <w:rFonts w:ascii="Courier New" w:hAnsi="Courier New"/>
          <w:sz w:val="16"/>
          <w:szCs w:val="16"/>
        </w:rPr>
        <w:t>2004-01-07</w:t>
      </w:r>
      <w:ins w:id="2042" w:author="Onbekende auteur" w:date="2017-01-31T13:22:00Z">
        <w:r>
          <w:rPr>
            <w:rFonts w:ascii="Courier New" w:hAnsi="Courier New"/>
            <w:sz w:val="16"/>
            <w:szCs w:val="16"/>
          </w:rPr>
          <w:t>&lt;/StUF:datum&gt;</w:t>
        </w:r>
      </w:ins>
    </w:p>
    <w:p>
      <w:pPr>
        <w:pStyle w:val="Normal"/>
        <w:rPr>
          <w:rFonts w:ascii="Courier New" w:hAnsi="Courier New"/>
          <w:sz w:val="16"/>
          <w:szCs w:val="16"/>
        </w:rPr>
      </w:pPr>
      <w:ins w:id="2043" w:author="Onbekende auteur" w:date="2017-01-31T13:22:00Z">
        <w:r>
          <w:rPr>
            <w:rFonts w:ascii="Courier New" w:hAnsi="Courier New"/>
            <w:sz w:val="16"/>
            <w:szCs w:val="16"/>
          </w:rPr>
          <w:tab/>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groepsnaam=”” elementnaam=”B”</w:t>
      </w:r>
      <w:del w:id="2044" w:author="Onbekende auteur" w:date="2017-01-30T20:06: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ins w:id="2045" w:author="Onbekende auteur" w:date="2017-01-31T13:23:00Z">
        <w:r>
          <w:rPr>
            <w:rFonts w:ascii="Courier New" w:hAnsi="Courier New"/>
            <w:sz w:val="16"/>
            <w:szCs w:val="16"/>
          </w:rPr>
          <w:tab/>
          <w:tab/>
          <w:tab/>
          <w:t xml:space="preserve">    </w:t>
        </w:r>
      </w:ins>
      <w:ins w:id="2046" w:author="Onbekende auteur" w:date="2017-01-31T13:23:00Z">
        <w:r>
          <w:rPr>
            <w:rFonts w:ascii="Courier New" w:hAnsi="Courier New"/>
            <w:sz w:val="16"/>
            <w:szCs w:val="16"/>
          </w:rPr>
          <w:t>&lt;StUF:datum&gt;</w:t>
        </w:r>
      </w:ins>
      <w:r>
        <w:rPr>
          <w:rFonts w:ascii="Courier New" w:hAnsi="Courier New"/>
          <w:sz w:val="16"/>
          <w:szCs w:val="16"/>
        </w:rPr>
        <w:t>2003-03-02</w:t>
      </w:r>
      <w:ins w:id="2047" w:author="Onbekende auteur" w:date="2017-01-31T13:23:00Z">
        <w:r>
          <w:rPr>
            <w:rFonts w:ascii="Courier New" w:hAnsi="Courier New"/>
            <w:sz w:val="16"/>
            <w:szCs w:val="16"/>
          </w:rPr>
          <w:t>&lt;/StUF:datum&gt;</w:t>
        </w:r>
      </w:ins>
    </w:p>
    <w:p>
      <w:pPr>
        <w:pStyle w:val="Normal"/>
        <w:rPr>
          <w:rFonts w:ascii="Courier New" w:hAnsi="Courier New"/>
          <w:sz w:val="16"/>
          <w:szCs w:val="16"/>
        </w:rPr>
      </w:pPr>
      <w:ins w:id="2048" w:author="Onbekende auteur" w:date="2017-01-31T13:23:00Z">
        <w:r>
          <w:rPr>
            <w:rFonts w:ascii="Courier New" w:hAnsi="Courier New"/>
            <w:sz w:val="16"/>
            <w:szCs w:val="16"/>
          </w:rPr>
          <w:tab/>
          <w:tab/>
          <w:tab/>
        </w:r>
      </w:ins>
      <w:r>
        <w:rPr>
          <w:rFonts w:ascii="Courier New" w:hAnsi="Courier New"/>
          <w:sz w:val="16"/>
          <w:szCs w:val="16"/>
        </w:rPr>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ins w:id="2049" w:author="Onbekende auteur" w:date="2017-01-31T13:23:00Z">
        <w:r>
          <w:rPr>
            <w:rFonts w:ascii="Courier New" w:hAnsi="Courier New"/>
            <w:sz w:val="16"/>
            <w:szCs w:val="16"/>
          </w:rPr>
          <w:tab/>
          <w:tab/>
          <w:tab/>
          <w:t xml:space="preserve">    </w:t>
        </w:r>
      </w:ins>
      <w:ins w:id="2050" w:author="Onbekende auteur" w:date="2017-01-31T13:23:00Z">
        <w:r>
          <w:rPr>
            <w:rFonts w:ascii="Courier New" w:hAnsi="Courier New"/>
            <w:sz w:val="16"/>
            <w:szCs w:val="16"/>
          </w:rPr>
          <w:t>&lt;StUF:datum&gt;</w:t>
        </w:r>
      </w:ins>
      <w:r>
        <w:rPr>
          <w:rFonts w:ascii="Courier New" w:hAnsi="Courier New"/>
          <w:sz w:val="16"/>
          <w:szCs w:val="16"/>
        </w:rPr>
        <w:t>2003-11-15</w:t>
      </w:r>
      <w:ins w:id="2051" w:author="Onbekende auteur" w:date="2017-01-31T13:23:00Z">
        <w:r>
          <w:rPr>
            <w:rFonts w:ascii="Courier New" w:hAnsi="Courier New"/>
            <w:sz w:val="16"/>
            <w:szCs w:val="16"/>
          </w:rPr>
          <w:t>&lt;/StUF:datum&gt;</w:t>
        </w:r>
      </w:ins>
    </w:p>
    <w:p>
      <w:pPr>
        <w:pStyle w:val="Normal"/>
        <w:rPr>
          <w:rFonts w:ascii="Courier New" w:hAnsi="Courier New"/>
          <w:sz w:val="16"/>
          <w:szCs w:val="16"/>
        </w:rPr>
      </w:pPr>
      <w:ins w:id="2052" w:author="Onbekende auteur" w:date="2017-01-31T13:23:00Z">
        <w:r>
          <w:rPr>
            <w:rFonts w:ascii="Courier New" w:hAnsi="Courier New"/>
            <w:sz w:val="16"/>
            <w:szCs w:val="16"/>
          </w:rPr>
          <w:tab/>
          <w:tab/>
          <w:tab/>
        </w:r>
      </w:ins>
      <w:r>
        <w:rPr>
          <w:rFonts w:ascii="Courier New" w:hAnsi="Courier New"/>
          <w:sz w:val="16"/>
          <w:szCs w:val="16"/>
        </w:rPr>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w:t>
      </w:r>
      <w:ins w:id="2053" w:author="Onbekende auteur" w:date="2017-01-31T13:39:00Z">
        <w:r>
          <w:rPr/>
          <w:t xml:space="preserve"> </w:t>
        </w:r>
      </w:ins>
      <w:ins w:id="2054" w:author="Onbekende auteur" w:date="2017-01-31T13:39:00Z">
        <w:r>
          <w:rPr/>
          <w:t>een lege elementinhoud</w:t>
        </w:r>
      </w:ins>
      <w:del w:id="2055" w:author="Onbekende auteur" w:date="2017-01-31T13:39:00Z">
        <w:r>
          <w:rPr/>
          <w:delText xml:space="preserve"> </w:delText>
        </w:r>
      </w:del>
      <w:del w:id="2056" w:author="Onbekende auteur" w:date="2017-01-31T13:39:00Z">
        <w:r>
          <w:rPr>
            <w:rFonts w:ascii="Courier New" w:hAnsi="Courier New"/>
          </w:rPr>
          <w:delText>StUF:noValue=”geenWaarde”</w:delText>
        </w:r>
      </w:del>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w:t>
      </w:r>
      <w:del w:id="2057" w:author="Onbekende auteur" w:date="2017-01-30T20:06:00Z">
        <w:r>
          <w:rPr>
            <w:rFonts w:ascii="Courier New" w:hAnsi="Courier New"/>
            <w:sz w:val="16"/>
            <w:szCs w:val="16"/>
          </w:rPr>
          <w:delText xml:space="preserve"> xsi:nil=”true”</w:delText>
        </w:r>
      </w:del>
      <w:r>
        <w:rPr>
          <w:rFonts w:ascii="Courier New" w:hAnsi="Courier New"/>
          <w:sz w:val="16"/>
          <w:szCs w:val="16"/>
        </w:rPr>
        <w:t xml:space="preserve"> </w:t>
      </w:r>
      <w:del w:id="2058" w:author="Onbekende auteur" w:date="2017-01-31T13:23:00Z">
        <w:r>
          <w:rPr>
            <w:rFonts w:ascii="Courier New" w:hAnsi="Courier New"/>
            <w:sz w:val="16"/>
            <w:szCs w:val="16"/>
          </w:rPr>
          <w:delText>StUF:</w:delText>
        </w:r>
      </w:del>
      <w:r>
        <w:rPr>
          <w:rFonts w:ascii="Courier New" w:hAnsi="Courier New"/>
          <w:sz w:val="16"/>
          <w:szCs w:val="16"/>
        </w:rPr>
        <w:t>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ins w:id="2059" w:author="Onbekende auteur" w:date="2017-01-31T13:24:00Z">
        <w:r>
          <w:rPr>
            <w:rFonts w:ascii="Courier New" w:hAnsi="Courier New"/>
            <w:sz w:val="16"/>
            <w:szCs w:val="16"/>
          </w:rPr>
          <w:tab/>
          <w:tab/>
        </w:r>
      </w:ins>
      <w:ins w:id="2060" w:author="Onbekende auteur" w:date="2017-01-31T13:24:00Z">
        <w:r>
          <w:rPr>
            <w:rFonts w:ascii="Courier New" w:hAnsi="Courier New"/>
            <w:sz w:val="16"/>
            <w:szCs w:val="16"/>
          </w:rPr>
          <w:t>&lt;StUF:datum&gt;</w:t>
        </w:r>
      </w:ins>
      <w:r>
        <w:rPr>
          <w:rFonts w:ascii="Courier New" w:hAnsi="Courier New"/>
          <w:sz w:val="16"/>
          <w:szCs w:val="16"/>
        </w:rPr>
        <w:t>1965-12-22</w:t>
      </w:r>
      <w:ins w:id="2061" w:author="Onbekende auteur" w:date="2017-01-31T13:24: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62" w:author="Onbekende auteur" w:date="2017-01-31T13:24:00Z">
        <w:r>
          <w:rPr>
            <w:rFonts w:ascii="Courier New" w:hAnsi="Courier New"/>
            <w:sz w:val="16"/>
            <w:szCs w:val="16"/>
          </w:rPr>
          <w:tab/>
        </w:r>
      </w:ins>
      <w:r>
        <w:rPr>
          <w:rFonts w:ascii="Courier New" w:hAnsi="Courier New"/>
          <w:sz w:val="16"/>
          <w:szCs w:val="16"/>
        </w:rPr>
        <w:t>&lt;/geboortedatum&gt;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ins w:id="2063" w:author="Onbekende auteur" w:date="2017-01-31T13:24:00Z">
        <w:r>
          <w:rPr>
            <w:rFonts w:ascii="Courier New" w:hAnsi="Courier New"/>
            <w:sz w:val="16"/>
            <w:szCs w:val="16"/>
          </w:rPr>
          <w:tab/>
          <w:tab/>
          <w:tab/>
          <w:tab/>
        </w:r>
      </w:ins>
      <w:ins w:id="2064" w:author="Onbekende auteur" w:date="2017-01-31T13:24:00Z">
        <w:r>
          <w:rPr>
            <w:rFonts w:ascii="Courier New" w:hAnsi="Courier New"/>
            <w:sz w:val="16"/>
            <w:szCs w:val="16"/>
          </w:rPr>
          <w:t>&lt;StUF:datum&gt;</w:t>
        </w:r>
      </w:ins>
      <w:r>
        <w:rPr>
          <w:rFonts w:ascii="Courier New" w:hAnsi="Courier New"/>
          <w:sz w:val="16"/>
          <w:szCs w:val="16"/>
        </w:rPr>
        <w:t>1987-07-06</w:t>
      </w:r>
      <w:ins w:id="2065" w:author="Onbekende auteur" w:date="2017-01-31T13:24: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66" w:author="Onbekende auteur" w:date="2017-01-31T13:24:00Z">
        <w:r>
          <w:rPr>
            <w:rFonts w:ascii="Courier New" w:hAnsi="Courier New"/>
            <w:sz w:val="16"/>
            <w:szCs w:val="16"/>
          </w:rPr>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w:t>
      </w:r>
      <w:del w:id="2067" w:author="Onbekende auteur" w:date="2017-01-31T13:24: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8"/>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2068" w:author="Onbekende auteur" w:date="2017-01-31T13:24:00Z">
        <w:r>
          <w:rPr>
            <w:rFonts w:ascii="Courier New" w:hAnsi="Courier New"/>
            <w:sz w:val="16"/>
            <w:szCs w:val="16"/>
          </w:rPr>
          <w:tab/>
          <w:tab/>
          <w:tab/>
          <w:tab/>
        </w:r>
      </w:ins>
      <w:ins w:id="2069" w:author="Onbekende auteur" w:date="2017-01-31T13:24:00Z">
        <w:r>
          <w:rPr>
            <w:rFonts w:ascii="Courier New" w:hAnsi="Courier New"/>
            <w:sz w:val="16"/>
            <w:szCs w:val="16"/>
          </w:rPr>
          <w:t>&lt;StUF:datum&gt;</w:t>
        </w:r>
      </w:ins>
      <w:r>
        <w:rPr>
          <w:rFonts w:ascii="Courier New" w:hAnsi="Courier New"/>
          <w:sz w:val="16"/>
          <w:szCs w:val="16"/>
        </w:rPr>
        <w:t>1987-08-29</w:t>
      </w:r>
      <w:ins w:id="2070" w:author="Onbekende auteur" w:date="2017-01-31T13:24: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71" w:author="Onbekende auteur" w:date="2017-01-31T13:25: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w:t>
      </w:r>
      <w:del w:id="2072" w:author="Onbekende auteur" w:date="2017-01-31T13:25: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w:t>
      </w:r>
      <w:del w:id="2073" w:author="Onbekende auteur" w:date="2017-01-30T20:07: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ins w:id="2074" w:author="Onbekende auteur" w:date="2017-01-31T13:25:00Z">
        <w:r>
          <w:rPr>
            <w:rFonts w:ascii="Courier New" w:hAnsi="Courier New"/>
            <w:sz w:val="16"/>
            <w:szCs w:val="16"/>
          </w:rPr>
          <w:tab/>
          <w:tab/>
          <w:tab/>
          <w:tab/>
          <w:tab/>
        </w:r>
      </w:ins>
      <w:ins w:id="2075" w:author="Onbekende auteur" w:date="2017-01-31T13:25:00Z">
        <w:r>
          <w:rPr>
            <w:rFonts w:ascii="Courier New" w:hAnsi="Courier New"/>
            <w:sz w:val="16"/>
            <w:szCs w:val="16"/>
          </w:rPr>
          <w:t>&lt;StUF:datum&gt;</w:t>
        </w:r>
      </w:ins>
      <w:r>
        <w:rPr>
          <w:rFonts w:ascii="Courier New" w:hAnsi="Courier New"/>
          <w:sz w:val="16"/>
          <w:szCs w:val="16"/>
        </w:rPr>
        <w:t>1987-07-06</w:t>
      </w:r>
      <w:ins w:id="2076" w:author="Onbekende auteur" w:date="2017-01-31T13:25: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77" w:author="Onbekende auteur" w:date="2017-01-31T13:25: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del w:id="2078" w:author="Onbekende auteur" w:date="2017-01-31T13:25:00Z">
        <w:r>
          <w:rPr>
            <w:rFonts w:ascii="Courier New" w:hAnsi="Courier New"/>
            <w:sz w:val="16"/>
            <w:szCs w:val="16"/>
          </w:rPr>
          <w:tab/>
        </w:r>
      </w:del>
      <w:r>
        <w:rPr>
          <w:rFonts w:ascii="Courier New" w:hAnsi="Courier New"/>
          <w:sz w:val="16"/>
          <w:szCs w:val="16"/>
        </w:rPr>
        <w:t>&lt;StUF:eindGeldigheid&gt;</w:t>
      </w:r>
    </w:p>
    <w:p>
      <w:pPr>
        <w:pStyle w:val="Normal"/>
        <w:tabs>
          <w:tab w:val="left" w:pos="-720" w:leader="none"/>
        </w:tabs>
        <w:rPr>
          <w:rFonts w:ascii="Courier New" w:hAnsi="Courier New"/>
          <w:sz w:val="16"/>
          <w:szCs w:val="16"/>
        </w:rPr>
      </w:pPr>
      <w:ins w:id="2079" w:author="Onbekende auteur" w:date="2017-01-31T13:25:00Z">
        <w:r>
          <w:rPr>
            <w:rFonts w:ascii="Courier New" w:hAnsi="Courier New"/>
            <w:sz w:val="16"/>
            <w:szCs w:val="16"/>
          </w:rPr>
          <w:tab/>
          <w:tab/>
          <w:tab/>
          <w:tab/>
        </w:r>
      </w:ins>
      <w:ins w:id="2080" w:author="Onbekende auteur" w:date="2017-01-31T13:25:00Z">
        <w:r>
          <w:rPr>
            <w:rFonts w:ascii="Courier New" w:hAnsi="Courier New"/>
            <w:sz w:val="16"/>
            <w:szCs w:val="16"/>
          </w:rPr>
          <w:t>&lt;StUF:datum&gt;</w:t>
        </w:r>
      </w:ins>
      <w:r>
        <w:rPr>
          <w:rFonts w:ascii="Courier New" w:hAnsi="Courier New"/>
          <w:sz w:val="16"/>
          <w:szCs w:val="16"/>
        </w:rPr>
        <w:t>1987-08-06</w:t>
      </w:r>
      <w:ins w:id="2081" w:author="Onbekende auteur" w:date="2017-01-31T13:25: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82" w:author="Onbekende auteur" w:date="2017-01-31T13:25: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ins w:id="2083" w:author="Onbekende auteur" w:date="2017-01-31T13:25:00Z">
        <w:r>
          <w:rPr>
            <w:rFonts w:ascii="Courier New" w:hAnsi="Courier New"/>
            <w:sz w:val="16"/>
            <w:szCs w:val="16"/>
          </w:rPr>
          <w:tab/>
          <w:tab/>
          <w:tab/>
          <w:tab/>
          <w:tab/>
        </w:r>
      </w:ins>
      <w:ins w:id="2084" w:author="Onbekende auteur" w:date="2017-01-31T13:25:00Z">
        <w:r>
          <w:rPr>
            <w:rFonts w:ascii="Courier New" w:hAnsi="Courier New"/>
            <w:sz w:val="16"/>
            <w:szCs w:val="16"/>
          </w:rPr>
          <w:t>&lt;StUF:datum&gt;</w:t>
        </w:r>
      </w:ins>
      <w:r>
        <w:rPr>
          <w:rFonts w:ascii="Courier New" w:hAnsi="Courier New"/>
          <w:sz w:val="16"/>
          <w:szCs w:val="16"/>
        </w:rPr>
        <w:t>1987-07-06</w:t>
      </w:r>
      <w:ins w:id="2085" w:author="Onbekende auteur" w:date="2017-01-31T13:25: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86" w:author="Onbekende auteur" w:date="2017-01-31T13:26:00Z">
        <w:r>
          <w:rPr>
            <w:rFonts w:ascii="Courier New" w:hAnsi="Courier New"/>
            <w:sz w:val="16"/>
            <w:szCs w:val="16"/>
          </w:rPr>
          <w:tab/>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s>
        <w:rPr>
          <w:rFonts w:ascii="Courier New" w:hAnsi="Courier New"/>
          <w:sz w:val="16"/>
          <w:szCs w:val="16"/>
        </w:rPr>
      </w:pPr>
      <w:ins w:id="2087" w:author="Onbekende auteur" w:date="2017-01-31T13:26:00Z">
        <w:r>
          <w:rPr>
            <w:rFonts w:ascii="Courier New" w:hAnsi="Courier New"/>
            <w:sz w:val="16"/>
            <w:szCs w:val="16"/>
          </w:rPr>
          <w:tab/>
          <w:tab/>
          <w:tab/>
          <w:tab/>
          <w:tab/>
        </w:r>
      </w:ins>
      <w:ins w:id="2088" w:author="Onbekende auteur" w:date="2017-01-31T13:26:00Z">
        <w:r>
          <w:rPr>
            <w:rFonts w:ascii="Courier New" w:hAnsi="Courier New"/>
            <w:sz w:val="16"/>
            <w:szCs w:val="16"/>
          </w:rPr>
          <w:t>&lt;StUF:datum&gt;</w:t>
        </w:r>
      </w:ins>
      <w:r>
        <w:rPr>
          <w:rFonts w:ascii="Courier New" w:hAnsi="Courier New"/>
          <w:sz w:val="16"/>
          <w:szCs w:val="16"/>
        </w:rPr>
        <w:t>1987-07-06</w:t>
      </w:r>
      <w:ins w:id="2089" w:author="Onbekende auteur" w:date="2017-01-31T13:26: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90" w:author="Onbekende auteur" w:date="2017-01-31T13:26:00Z">
        <w:r>
          <w:rPr>
            <w:rFonts w:ascii="Courier New" w:hAnsi="Courier New"/>
            <w:sz w:val="16"/>
            <w:szCs w:val="16"/>
          </w:rPr>
          <w:tab/>
          <w:tab/>
          <w:tab/>
          <w:tab/>
        </w:r>
      </w:ins>
      <w:r>
        <w:rPr>
          <w:rFonts w:ascii="Courier New" w:hAnsi="Courier New"/>
          <w:sz w:val="16"/>
          <w:szCs w:val="16"/>
        </w:rPr>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ins w:id="2091" w:author="Onbekende auteur" w:date="2017-01-31T13:26:00Z">
        <w:r>
          <w:rPr>
            <w:rFonts w:ascii="Courier New" w:hAnsi="Courier New"/>
            <w:sz w:val="16"/>
            <w:szCs w:val="16"/>
          </w:rPr>
          <w:tab/>
          <w:tab/>
          <w:tab/>
          <w:tab/>
          <w:tab/>
        </w:r>
      </w:ins>
      <w:ins w:id="2092" w:author="Onbekende auteur" w:date="2017-01-31T13:26:00Z">
        <w:r>
          <w:rPr>
            <w:rFonts w:ascii="Courier New" w:hAnsi="Courier New"/>
            <w:sz w:val="16"/>
            <w:szCs w:val="16"/>
          </w:rPr>
          <w:t>&lt;StUF:datum&gt;</w:t>
        </w:r>
      </w:ins>
      <w:r>
        <w:rPr>
          <w:rFonts w:ascii="Courier New" w:hAnsi="Courier New"/>
          <w:sz w:val="16"/>
          <w:szCs w:val="16"/>
        </w:rPr>
        <w:t>1987-08-06</w:t>
      </w:r>
      <w:ins w:id="2093" w:author="Onbekende auteur" w:date="2017-01-31T13:26: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94" w:author="Onbekende auteur" w:date="2017-01-31T13:26:00Z">
        <w:r>
          <w:rPr>
            <w:rFonts w:ascii="Courier New" w:hAnsi="Courier New"/>
            <w:sz w:val="16"/>
            <w:szCs w:val="16"/>
          </w:rPr>
          <w:tab/>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ins w:id="2095" w:author="Onbekende auteur" w:date="2017-01-31T13:26:00Z">
        <w:r>
          <w:rPr>
            <w:rFonts w:ascii="Courier New" w:hAnsi="Courier New"/>
            <w:sz w:val="16"/>
            <w:szCs w:val="16"/>
          </w:rPr>
          <w:tab/>
          <w:tab/>
          <w:tab/>
          <w:tab/>
          <w:tab/>
        </w:r>
      </w:ins>
      <w:ins w:id="2096" w:author="Onbekende auteur" w:date="2017-01-31T13:26:00Z">
        <w:r>
          <w:rPr>
            <w:rFonts w:ascii="Courier New" w:hAnsi="Courier New"/>
            <w:sz w:val="16"/>
            <w:szCs w:val="16"/>
          </w:rPr>
          <w:t>&lt;StUF:datum&gt;</w:t>
        </w:r>
      </w:ins>
      <w:r>
        <w:rPr>
          <w:rFonts w:ascii="Courier New" w:hAnsi="Courier New"/>
          <w:sz w:val="16"/>
          <w:szCs w:val="16"/>
        </w:rPr>
        <w:t>1987-08-29</w:t>
      </w:r>
      <w:ins w:id="2097" w:author="Onbekende auteur" w:date="2017-01-31T13:26:00Z">
        <w:r>
          <w:rPr>
            <w:rFonts w:ascii="Courier New" w:hAnsi="Courier New"/>
            <w:sz w:val="16"/>
            <w:szCs w:val="16"/>
          </w:rPr>
          <w:t>&lt;/StUF:datum&gt;</w:t>
        </w:r>
      </w:ins>
    </w:p>
    <w:p>
      <w:pPr>
        <w:pStyle w:val="Normal"/>
        <w:tabs>
          <w:tab w:val="left" w:pos="-720" w:leader="none"/>
        </w:tabs>
        <w:rPr>
          <w:rFonts w:ascii="Courier New" w:hAnsi="Courier New"/>
          <w:sz w:val="16"/>
          <w:szCs w:val="16"/>
        </w:rPr>
      </w:pPr>
      <w:ins w:id="2098" w:author="Onbekende auteur" w:date="2017-01-31T13:26:00Z">
        <w:r>
          <w:rPr>
            <w:rFonts w:ascii="Courier New" w:hAnsi="Courier New"/>
            <w:sz w:val="16"/>
            <w:szCs w:val="16"/>
          </w:rPr>
          <w:tab/>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ins w:id="2099" w:author="Onbekende auteur" w:date="2017-01-31T13:26:00Z">
        <w:r>
          <w:rPr>
            <w:rFonts w:ascii="Courier New" w:hAnsi="Courier New"/>
            <w:sz w:val="16"/>
            <w:szCs w:val="16"/>
          </w:rPr>
          <w:tab/>
          <w:tab/>
          <w:tab/>
        </w:r>
      </w:ins>
      <w:ins w:id="2100" w:author="Onbekende auteur" w:date="2017-01-31T13:26:00Z">
        <w:r>
          <w:rPr>
            <w:rFonts w:ascii="Courier New" w:hAnsi="Courier New"/>
            <w:sz w:val="16"/>
            <w:szCs w:val="16"/>
          </w:rPr>
          <w:t>&lt;StUF:datum&gt;</w:t>
        </w:r>
      </w:ins>
      <w:r>
        <w:rPr>
          <w:rFonts w:ascii="Courier New" w:hAnsi="Courier New"/>
          <w:sz w:val="16"/>
          <w:szCs w:val="16"/>
        </w:rPr>
        <w:t>1990-04-04</w:t>
      </w:r>
      <w:ins w:id="2101" w:author="Onbekende auteur" w:date="2017-01-31T13:27:00Z">
        <w:r>
          <w:rPr>
            <w:rFonts w:ascii="Courier New" w:hAnsi="Courier New"/>
            <w:sz w:val="16"/>
            <w:szCs w:val="16"/>
          </w:rPr>
          <w:t>&lt;/StUF:datum&gt;</w:t>
        </w:r>
      </w:ins>
    </w:p>
    <w:p>
      <w:pPr>
        <w:pStyle w:val="Normal"/>
        <w:tabs>
          <w:tab w:val="left" w:pos="-720" w:leader="none"/>
        </w:tabs>
        <w:rPr>
          <w:rFonts w:ascii="Courier New" w:hAnsi="Courier New"/>
          <w:sz w:val="16"/>
          <w:szCs w:val="16"/>
        </w:rPr>
      </w:pPr>
      <w:ins w:id="2102" w:author="Onbekende auteur" w:date="2017-01-31T13:27:00Z">
        <w:r>
          <w:rPr>
            <w:rFonts w:ascii="Courier New" w:hAnsi="Courier New"/>
            <w:sz w:val="16"/>
            <w:szCs w:val="16"/>
          </w:rPr>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w:t>
      </w:r>
      <w:del w:id="2103" w:author="Onbekende auteur" w:date="2017-01-31T13:27:00Z">
        <w:r>
          <w:rPr>
            <w:rFonts w:ascii="Courier New" w:hAnsi="Courier New"/>
            <w:sz w:val="16"/>
            <w:szCs w:val="16"/>
          </w:rPr>
          <w:delText xml:space="preserv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w:t>
      </w:r>
      <w:del w:id="2104" w:author="Onbekende auteur" w:date="2017-01-30T20:07:00Z">
        <w:r>
          <w:rPr>
            <w:rFonts w:ascii="Courier New" w:hAnsi="Courier New"/>
            <w:sz w:val="16"/>
            <w:szCs w:val="16"/>
          </w:rPr>
          <w:delText xml:space="preserve"> xsi:nil=”true”</w:delText>
        </w:r>
      </w:del>
      <w:r>
        <w:rPr>
          <w:rFonts w:ascii="Courier New" w:hAnsi="Courier New"/>
          <w:sz w:val="16"/>
          <w:szCs w:val="16"/>
        </w:rPr>
        <w:t xml:space="preserve"> </w:t>
      </w:r>
      <w:del w:id="2105" w:author="Onbekende auteur" w:date="2017-01-31T13:27:00Z">
        <w:r>
          <w:rPr>
            <w:rFonts w:ascii="Courier New" w:hAnsi="Courier New"/>
            <w:sz w:val="16"/>
            <w:szCs w:val="16"/>
          </w:rPr>
          <w:delText>StUF:</w:delText>
        </w:r>
      </w:del>
      <w:r>
        <w:rPr>
          <w:rFonts w:ascii="Courier New" w:hAnsi="Courier New"/>
          <w:sz w:val="16"/>
          <w:szCs w:val="16"/>
        </w:rPr>
        <w:t>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4"/>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2106" w:author="Onbekende auteur" w:date="2017-01-31T13:27:00Z">
        <w:r>
          <w:rPr>
            <w:rFonts w:ascii="Courier New" w:hAnsi="Courier New"/>
            <w:sz w:val="16"/>
            <w:szCs w:val="16"/>
          </w:rPr>
          <w:tab/>
          <w:tab/>
          <w:tab/>
          <w:tab/>
        </w:r>
      </w:ins>
      <w:ins w:id="2107" w:author="Onbekende auteur" w:date="2017-01-31T13:27:00Z">
        <w:r>
          <w:rPr>
            <w:rFonts w:ascii="Courier New" w:hAnsi="Courier New"/>
            <w:sz w:val="16"/>
            <w:szCs w:val="16"/>
          </w:rPr>
          <w:t>&lt;StUF:datum&gt;</w:t>
        </w:r>
      </w:ins>
      <w:r>
        <w:rPr>
          <w:rFonts w:ascii="Courier New" w:hAnsi="Courier New"/>
          <w:sz w:val="16"/>
          <w:szCs w:val="16"/>
        </w:rPr>
        <w:t>1987-07-08</w:t>
      </w:r>
      <w:ins w:id="2108" w:author="Onbekende auteur" w:date="2017-01-31T13:27:00Z">
        <w:r>
          <w:rPr>
            <w:rFonts w:ascii="Courier New" w:hAnsi="Courier New"/>
            <w:sz w:val="16"/>
            <w:szCs w:val="16"/>
          </w:rPr>
          <w:t>&lt;/StUF:datum&gt;</w:t>
        </w:r>
      </w:ins>
    </w:p>
    <w:p>
      <w:pPr>
        <w:pStyle w:val="Normal"/>
        <w:tabs>
          <w:tab w:val="left" w:pos="-720" w:leader="none"/>
        </w:tabs>
        <w:rPr>
          <w:rFonts w:ascii="Courier New" w:hAnsi="Courier New"/>
          <w:sz w:val="16"/>
          <w:szCs w:val="16"/>
        </w:rPr>
      </w:pPr>
      <w:ins w:id="2109" w:author="Onbekende auteur" w:date="2017-01-31T13:27: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2110" w:author="Onbekende auteur" w:date="2017-01-31T13:27:00Z">
        <w:r>
          <w:rPr>
            <w:rFonts w:ascii="Courier New" w:hAnsi="Courier New"/>
            <w:sz w:val="16"/>
            <w:szCs w:val="16"/>
          </w:rPr>
          <w:tab/>
          <w:tab/>
          <w:tab/>
          <w:tab/>
        </w:r>
      </w:ins>
      <w:ins w:id="2111" w:author="Onbekende auteur" w:date="2017-01-31T13:27:00Z">
        <w:r>
          <w:rPr>
            <w:rFonts w:ascii="Courier New" w:hAnsi="Courier New"/>
            <w:sz w:val="16"/>
            <w:szCs w:val="16"/>
          </w:rPr>
          <w:t>&lt;StUF:datum&gt;</w:t>
        </w:r>
      </w:ins>
      <w:r>
        <w:rPr>
          <w:rFonts w:ascii="Courier New" w:hAnsi="Courier New"/>
          <w:sz w:val="16"/>
          <w:szCs w:val="16"/>
        </w:rPr>
        <w:t>1987-10-02</w:t>
      </w:r>
      <w:ins w:id="2112" w:author="Onbekende auteur" w:date="2017-01-31T13:27:00Z">
        <w:r>
          <w:rPr>
            <w:rFonts w:ascii="Courier New" w:hAnsi="Courier New"/>
            <w:sz w:val="16"/>
            <w:szCs w:val="16"/>
          </w:rPr>
          <w:t>&lt;/StUF:datum&gt;</w:t>
        </w:r>
      </w:ins>
    </w:p>
    <w:p>
      <w:pPr>
        <w:pStyle w:val="Normal"/>
        <w:tabs>
          <w:tab w:val="left" w:pos="-720" w:leader="none"/>
        </w:tabs>
        <w:rPr>
          <w:rFonts w:ascii="Courier New" w:hAnsi="Courier New"/>
          <w:sz w:val="16"/>
          <w:szCs w:val="16"/>
        </w:rPr>
      </w:pPr>
      <w:ins w:id="2113" w:author="Onbekende auteur" w:date="2017-01-31T13:28: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w:t>
      </w:r>
      <w:del w:id="2114" w:author="Onbekende auteur" w:date="2017-01-30T20:07:00Z">
        <w:r>
          <w:rPr>
            <w:rFonts w:ascii="Courier New" w:hAnsi="Courier New"/>
            <w:sz w:val="16"/>
            <w:szCs w:val="16"/>
          </w:rPr>
          <w:delText xml:space="preserve"> xsi:nil=”true” StUF:noValue=”geenWaarde”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ins w:id="2115" w:author="Onbekende auteur" w:date="2017-01-31T13:28:00Z">
        <w:r>
          <w:rPr>
            <w:rFonts w:ascii="Courier New" w:hAnsi="Courier New"/>
            <w:sz w:val="16"/>
            <w:szCs w:val="16"/>
          </w:rPr>
          <w:tab/>
          <w:tab/>
          <w:tab/>
          <w:tab/>
        </w:r>
      </w:ins>
      <w:ins w:id="2116" w:author="Onbekende auteur" w:date="2017-01-31T13:28:00Z">
        <w:r>
          <w:rPr>
            <w:rFonts w:ascii="Courier New" w:hAnsi="Courier New"/>
            <w:sz w:val="16"/>
            <w:szCs w:val="16"/>
          </w:rPr>
          <w:t>&lt;StUF:datum&gt;</w:t>
        </w:r>
      </w:ins>
      <w:r>
        <w:rPr>
          <w:rFonts w:ascii="Courier New" w:hAnsi="Courier New"/>
          <w:sz w:val="16"/>
          <w:szCs w:val="16"/>
        </w:rPr>
        <w:t>1965-12-22</w:t>
      </w:r>
      <w:ins w:id="2117" w:author="Onbekende auteur" w:date="2017-01-31T13:28:00Z">
        <w:r>
          <w:rPr>
            <w:rFonts w:ascii="Courier New" w:hAnsi="Courier New"/>
            <w:sz w:val="16"/>
            <w:szCs w:val="16"/>
          </w:rPr>
          <w:t>&lt;/StUF:datum&gt;</w:t>
        </w:r>
      </w:ins>
    </w:p>
    <w:p>
      <w:pPr>
        <w:pStyle w:val="Normal"/>
        <w:tabs>
          <w:tab w:val="left" w:pos="-720" w:leader="none"/>
        </w:tabs>
        <w:rPr>
          <w:rFonts w:ascii="Courier New" w:hAnsi="Courier New"/>
          <w:sz w:val="16"/>
          <w:szCs w:val="16"/>
        </w:rPr>
      </w:pPr>
      <w:ins w:id="2118" w:author="Onbekende auteur" w:date="2017-01-31T13:28:00Z">
        <w:r>
          <w:rPr>
            <w:rFonts w:ascii="Courier New" w:hAnsi="Courier New"/>
            <w:sz w:val="16"/>
            <w:szCs w:val="16"/>
          </w:rPr>
          <w:tab/>
          <w:tab/>
          <w:tab/>
        </w:r>
      </w:ins>
      <w:r>
        <w:rPr>
          <w:rFonts w:ascii="Courier New" w:hAnsi="Courier New"/>
          <w:sz w:val="16"/>
          <w:szCs w:val="16"/>
        </w:rPr>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ins w:id="2119" w:author="Onbekende auteur" w:date="2017-01-31T13:28:00Z">
        <w:r>
          <w:rPr>
            <w:rFonts w:ascii="Courier New" w:hAnsi="Courier New"/>
            <w:sz w:val="16"/>
            <w:szCs w:val="16"/>
          </w:rPr>
          <w:tab/>
          <w:tab/>
          <w:tab/>
          <w:tab/>
        </w:r>
      </w:ins>
      <w:ins w:id="2120" w:author="Onbekende auteur" w:date="2017-01-31T13:28:00Z">
        <w:r>
          <w:rPr>
            <w:rFonts w:ascii="Courier New" w:hAnsi="Courier New"/>
            <w:sz w:val="16"/>
            <w:szCs w:val="16"/>
          </w:rPr>
          <w:t>&lt;StUF:datum&gt;</w:t>
        </w:r>
      </w:ins>
      <w:r>
        <w:rPr>
          <w:rFonts w:ascii="Courier New" w:hAnsi="Courier New"/>
          <w:sz w:val="16"/>
          <w:szCs w:val="16"/>
        </w:rPr>
        <w:t>1987-07-08</w:t>
      </w:r>
      <w:ins w:id="2121" w:author="Onbekende auteur" w:date="2017-01-31T13:28:00Z">
        <w:r>
          <w:rPr>
            <w:rFonts w:ascii="Courier New" w:hAnsi="Courier New"/>
            <w:sz w:val="16"/>
            <w:szCs w:val="16"/>
          </w:rPr>
          <w:t>&lt;/StUF:datum&gt;</w:t>
        </w:r>
      </w:ins>
    </w:p>
    <w:p>
      <w:pPr>
        <w:pStyle w:val="Normal"/>
        <w:tabs>
          <w:tab w:val="left" w:pos="-720" w:leader="none"/>
        </w:tabs>
        <w:rPr>
          <w:rFonts w:ascii="Courier New" w:hAnsi="Courier New"/>
          <w:sz w:val="16"/>
          <w:szCs w:val="16"/>
        </w:rPr>
      </w:pPr>
      <w:ins w:id="2122" w:author="Onbekende auteur" w:date="2017-01-31T13:28:00Z">
        <w:r>
          <w:rPr>
            <w:rFonts w:ascii="Courier New" w:hAnsi="Courier New"/>
            <w:sz w:val="16"/>
            <w:szCs w:val="16"/>
          </w:rPr>
          <w:tab/>
          <w:tab/>
          <w:tab/>
        </w:r>
      </w:ins>
      <w:r>
        <w:rPr>
          <w:rFonts w:ascii="Courier New" w:hAnsi="Courier New"/>
          <w:sz w:val="16"/>
          <w:szCs w:val="16"/>
        </w:rPr>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8" w:name="Ref_FoutAfhVraagAntwoord"/>
      <w:bookmarkStart w:id="129" w:name="Ref_FoutAfhVraagAntwoord"/>
      <w:bookmarkEnd w:id="129"/>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100"/>
        </w:numPr>
        <w:tabs>
          <w:tab w:val="left" w:pos="0" w:leader="none"/>
        </w:tabs>
        <w:ind w:left="363" w:right="0" w:hanging="363"/>
        <w:rPr/>
      </w:pPr>
      <w:bookmarkStart w:id="130" w:name="__RefHeading__34555264"/>
      <w:bookmarkEnd w:id="130"/>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00"/>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00"/>
        </w:numPr>
        <w:tabs>
          <w:tab w:val="left" w:pos="0" w:leader="none"/>
        </w:tabs>
        <w:ind w:left="576" w:right="0" w:hanging="576"/>
        <w:rPr/>
      </w:pPr>
      <w:bookmarkStart w:id="131" w:name="__RefHeading___Toc73692_362222095"/>
      <w:bookmarkEnd w:id="131"/>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del w:id="2123" w:author="Onbekende auteur" w:date="2017-01-30T20:08:00Z">
        <w:r>
          <w:rPr>
            <w:rFonts w:ascii="Courier New" w:hAnsi="Courier New"/>
          </w:rPr>
          <w:delText>StUF:</w:delText>
        </w:r>
      </w:del>
      <w:r>
        <w:rPr>
          <w:rFonts w:ascii="Courier New" w:hAnsi="Courier New"/>
        </w:rPr>
        <w:t>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del w:id="2124" w:author="Onbekende auteur" w:date="2017-01-30T20:08:00Z">
        <w:r>
          <w:rPr>
            <w:rFonts w:ascii="Courier New" w:hAnsi="Courier New"/>
          </w:rPr>
          <w:delText>StUF:</w:delText>
        </w:r>
      </w:del>
      <w:r>
        <w:rPr>
          <w:rFonts w:ascii="Courier New" w:hAnsi="Courier New"/>
        </w:rPr>
        <w:t>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del w:id="2125" w:author="Onbekende auteur" w:date="2017-01-30T20:08:00Z">
        <w:r>
          <w:rPr>
            <w:rFonts w:ascii="Courier New" w:hAnsi="Courier New"/>
          </w:rPr>
          <w:delText>StUF:</w:delText>
        </w:r>
      </w:del>
      <w:r>
        <w:rPr>
          <w:rFonts w:ascii="Courier New" w:hAnsi="Courier New"/>
        </w:rPr>
        <w:t>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del w:id="2126" w:author="Onbekende auteur" w:date="2017-01-30T20:08:00Z">
        <w:r>
          <w:rPr>
            <w:rFonts w:ascii="Courier New" w:hAnsi="Courier New"/>
          </w:rPr>
          <w:delText>StUF:</w:delText>
        </w:r>
      </w:del>
      <w:r>
        <w:rPr>
          <w:rFonts w:ascii="Courier New" w:hAnsi="Courier New"/>
        </w:rPr>
        <w:t>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5"/>
        </w:numPr>
        <w:rPr/>
      </w:pPr>
      <w:r>
        <w:rPr/>
        <w:t xml:space="preserve">het element </w:t>
      </w:r>
      <w:r>
        <w:rPr>
          <w:rFonts w:ascii="Courier New" w:hAnsi="Courier New"/>
        </w:rPr>
        <w:t>&lt;StUF:berichtcode&gt;Di02&lt;/StUF:berichtcode&gt;</w:t>
      </w:r>
    </w:p>
    <w:p>
      <w:pPr>
        <w:pStyle w:val="Normal"/>
        <w:numPr>
          <w:ilvl w:val="0"/>
          <w:numId w:val="95"/>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74789_362222095"/>
      <w:bookmarkEnd w:id="132"/>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w:t>
      </w:r>
      <w:del w:id="2127" w:author="Onbekende auteur" w:date="2017-01-30T20:09:00Z">
        <w:r>
          <w:rPr>
            <w:rFonts w:ascii="Courier New" w:hAnsi="Courier New"/>
            <w:color w:val="auto"/>
            <w:sz w:val="18"/>
            <w:szCs w:val="18"/>
          </w:rPr>
          <w:delText>StUF:</w:delText>
        </w:r>
      </w:del>
      <w:r>
        <w:rPr>
          <w:rFonts w:ascii="Courier New" w:hAnsi="Courier New"/>
          <w:color w:val="auto"/>
          <w:sz w:val="18"/>
          <w:szCs w:val="18"/>
        </w:rPr>
        <w:t xml:space="preserve">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3" w:name="__RefHeading___Toc28034_84081049"/>
      <w:bookmarkEnd w:id="133"/>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del w:id="2128" w:author="Onbekende auteur" w:date="2017-01-30T20:09:00Z">
        <w:r>
          <w:rPr>
            <w:rFonts w:ascii="Courier New" w:hAnsi="Courier New"/>
          </w:rPr>
          <w:delText>StUF:</w:delText>
        </w:r>
      </w:del>
      <w:r>
        <w:rPr>
          <w:rFonts w:ascii="Courier New" w:hAnsi="Courier New"/>
        </w:rPr>
        <w:t>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del w:id="2129" w:author="Onbekende auteur" w:date="2017-01-30T20:09:00Z">
        <w:r>
          <w:rPr>
            <w:rFonts w:ascii="Courier New" w:hAnsi="Courier New"/>
            <w:spacing w:val="-2"/>
          </w:rPr>
          <w:delText>StUF:</w:delText>
        </w:r>
      </w:del>
      <w:r>
        <w:rPr>
          <w:rFonts w:ascii="Courier New" w:hAnsi="Courier New"/>
          <w:spacing w:val="-2"/>
        </w:rPr>
        <w:t>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del w:id="2130" w:author="Onbekende auteur" w:date="2017-01-30T20:09:00Z">
        <w:r>
          <w:rPr>
            <w:rFonts w:ascii="Courier New" w:hAnsi="Courier New"/>
            <w:spacing w:val="-2"/>
          </w:rPr>
          <w:delText>StUF:</w:delText>
        </w:r>
      </w:del>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del w:id="2131" w:author="Onbekende auteur" w:date="2017-01-30T20:09:00Z">
        <w:r>
          <w:rPr>
            <w:rFonts w:ascii="Courier New" w:hAnsi="Courier New"/>
            <w:spacing w:val="-2"/>
          </w:rPr>
          <w:delText>StUF:</w:delText>
        </w:r>
      </w:del>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del w:id="2132" w:author="Onbekende auteur" w:date="2017-01-30T20:09:00Z">
        <w:r>
          <w:rPr>
            <w:rFonts w:ascii="Courier New" w:hAnsi="Courier New"/>
            <w:spacing w:val="-2"/>
          </w:rPr>
          <w:delText>StUF:</w:delText>
        </w:r>
      </w:del>
      <w:r>
        <w:rPr>
          <w:rFonts w:ascii="Courier New" w:hAnsi="Courier New"/>
          <w:spacing w:val="-2"/>
        </w:rPr>
        <w:t>functie="update"</w:t>
      </w:r>
      <w:r>
        <w:rPr>
          <w:spacing w:val="-2"/>
        </w:rPr>
        <w:t xml:space="preserve"> en het attribute </w:t>
      </w:r>
      <w:del w:id="2133" w:author="Onbekende auteur" w:date="2017-01-30T20:09:00Z">
        <w:r>
          <w:rPr>
            <w:rFonts w:ascii="Courier New" w:hAnsi="Courier New"/>
            <w:spacing w:val="-2"/>
          </w:rPr>
          <w:delText>StUF:</w:delText>
        </w:r>
      </w:del>
      <w:r>
        <w:rPr>
          <w:rFonts w:ascii="Courier New" w:hAnsi="Courier New"/>
          <w:spacing w:val="-2"/>
        </w:rPr>
        <w:t>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del w:id="2134" w:author="Onbekende auteur" w:date="2017-01-30T20:09:00Z">
        <w:r>
          <w:rPr>
            <w:rFonts w:ascii="Courier New" w:hAnsi="Courier New"/>
            <w:spacing w:val="-2"/>
          </w:rPr>
          <w:delText>StUF:</w:delText>
        </w:r>
      </w:del>
      <w:r>
        <w:rPr>
          <w:rFonts w:ascii="Courier New" w:hAnsi="Courier New"/>
          <w:spacing w:val="-2"/>
        </w:rPr>
        <w:t>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del w:id="2135" w:author="Onbekende auteur" w:date="2017-01-30T20:10:00Z">
        <w:r>
          <w:rPr>
            <w:rFonts w:ascii="Courier New" w:hAnsi="Courier New"/>
            <w:spacing w:val="-2"/>
          </w:rPr>
          <w:delText>StUF:</w:delText>
        </w:r>
      </w:del>
      <w:r>
        <w:rPr>
          <w:rFonts w:ascii="Courier New" w:hAnsi="Courier New"/>
          <w:spacing w:val="-2"/>
        </w:rPr>
        <w:t>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del w:id="2136" w:author="Onbekende auteur" w:date="2017-01-30T20:10:00Z">
        <w:r>
          <w:rPr>
            <w:rFonts w:ascii="Courier New" w:hAnsi="Courier New"/>
            <w:spacing w:val="-2"/>
          </w:rPr>
          <w:delText>StUF:</w:delText>
        </w:r>
      </w:del>
      <w:r>
        <w:rPr>
          <w:rFonts w:ascii="Courier New" w:hAnsi="Courier New"/>
          <w:spacing w:val="-2"/>
        </w:rPr>
        <w:t>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del w:id="2137" w:author="Onbekende auteur" w:date="2017-01-30T20:10:00Z">
        <w:r>
          <w:rPr>
            <w:rFonts w:ascii="Courier New" w:hAnsi="Courier New"/>
            <w:spacing w:val="-2"/>
          </w:rPr>
          <w:delText>StUF:</w:delText>
        </w:r>
      </w:del>
      <w:r>
        <w:rPr>
          <w:rFonts w:ascii="Courier New" w:hAnsi="Courier New"/>
          <w:spacing w:val="-2"/>
        </w:rPr>
        <w:t>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del w:id="2138" w:author="Onbekende auteur" w:date="2017-01-30T20:10:00Z">
        <w:r>
          <w:rPr>
            <w:rFonts w:ascii="Courier New" w:hAnsi="Courier New"/>
            <w:spacing w:val="-2"/>
          </w:rPr>
          <w:delText>StUF:</w:delText>
        </w:r>
      </w:del>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del w:id="2139" w:author="Onbekende auteur" w:date="2017-01-30T20:10:00Z">
        <w:r>
          <w:rPr>
            <w:rFonts w:ascii="Courier New" w:hAnsi="Courier New"/>
            <w:spacing w:val="-2"/>
          </w:rPr>
          <w:delText>StUF:</w:delText>
        </w:r>
      </w:del>
      <w:r>
        <w:rPr>
          <w:rFonts w:ascii="Courier New" w:hAnsi="Courier New"/>
          <w:spacing w:val="-2"/>
        </w:rPr>
        <w:t>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del w:id="2140" w:author="Onbekende auteur" w:date="2017-01-30T20:10:00Z">
        <w:r>
          <w:rPr>
            <w:rFonts w:ascii="Courier New" w:hAnsi="Courier New"/>
            <w:spacing w:val="-2"/>
          </w:rPr>
          <w:delText>StUF:</w:delText>
        </w:r>
      </w:del>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del w:id="2141" w:author="Onbekende auteur" w:date="2017-01-30T20:10:00Z">
        <w:r>
          <w:rPr>
            <w:rFonts w:ascii="Courier New" w:hAnsi="Courier New"/>
            <w:b w:val="false"/>
            <w:bCs w:val="false"/>
            <w:i w:val="false"/>
            <w:iCs w:val="false"/>
            <w:spacing w:val="-2"/>
            <w:u w:val="none"/>
          </w:rPr>
          <w:delText>StUF:</w:delText>
        </w:r>
      </w:del>
      <w:r>
        <w:rPr>
          <w:rFonts w:ascii="Courier New" w:hAnsi="Courier New"/>
          <w:b w:val="false"/>
          <w:bCs w:val="false"/>
          <w:i w:val="false"/>
          <w:iCs w:val="false"/>
          <w:spacing w:val="-2"/>
          <w:u w:val="none"/>
        </w:rPr>
        <w:t>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50"/>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50"/>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51"/>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51"/>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52"/>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52"/>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53"/>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53"/>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54"/>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54"/>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55"/>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55"/>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56"/>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56"/>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57"/>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57"/>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58"/>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58"/>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59"/>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59"/>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5"/>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60">
        <w:r>
          <w:rPr>
            <w:rStyle w:val="Internetkoppeling"/>
          </w:rPr>
          <w:tab/>
        </w:r>
      </w:hyperlink>
      <w:hyperlink r:id="rId61">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62">
        <w:r>
          <w:rPr>
            <w:rStyle w:val="Internetkoppeling"/>
          </w:rPr>
          <w:tab/>
        </w:r>
      </w:hyperlink>
      <w:hyperlink r:id="rId63">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64">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65">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6">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7">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8">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9">
        <w:r>
          <w:rPr>
            <w:rStyle w:val="Internetkoppeling"/>
          </w:rPr>
          <w:t>https://new.kinggemeenten.nl/gemma/stuf/stuf-30</w:t>
        </w:r>
      </w:hyperlink>
      <w:hyperlink r:id="rId70">
        <w:r>
          <w:rPr>
            <w:rStyle w:val="Internetkoppeling"/>
          </w:rPr>
          <w:t>2</w:t>
        </w:r>
      </w:hyperlink>
      <w:hyperlink r:id="rId71">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2">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3">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4">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75">
        <w:r>
          <w:rPr>
            <w:rStyle w:val="Internetkoppeling"/>
          </w:rPr>
          <w:t>http://www.w3.org/TR/2004/REC-xmlschema-0-20041028</w:t>
        </w:r>
      </w:hyperlink>
      <w:r>
        <w:rPr/>
        <w:t xml:space="preserve"> (Primer)</w:t>
      </w:r>
    </w:p>
    <w:p>
      <w:pPr>
        <w:pStyle w:val="Normal"/>
        <w:rPr/>
      </w:pPr>
      <w:r>
        <w:rPr/>
        <w:tab/>
      </w:r>
      <w:hyperlink r:id="rId76">
        <w:r>
          <w:rPr>
            <w:rStyle w:val="Internetkoppeling"/>
          </w:rPr>
          <w:t xml:space="preserve"> http://www.w3.org/TR/2004/REC-xmlschema-1-20041028</w:t>
        </w:r>
      </w:hyperlink>
      <w:r>
        <w:rPr/>
        <w:t xml:space="preserve"> (Structures)</w:t>
      </w:r>
    </w:p>
    <w:p>
      <w:pPr>
        <w:pStyle w:val="Normal"/>
        <w:rPr/>
      </w:pPr>
      <w:r>
        <w:rPr/>
        <w:tab/>
      </w:r>
      <w:hyperlink r:id="rId77">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78">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4" w:name="_Ref101868016"/>
      <w:bookmarkStart w:id="135" w:name="_Ref100394082"/>
      <w:r>
        <w:rPr/>
        <w:t>schrijving van een XML-document</w:t>
      </w:r>
      <w:bookmarkEnd w:id="134"/>
      <w:bookmarkEnd w:id="135"/>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79"/>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ins w:id="2147" w:author="Onbekende auteur" w:date="2017-01-31T09:05:00Z">
        <w:r>
          <w:rPr/>
          <w:footnoteRef/>
          <w:tab/>
          <w:t>De mogelijke waarden voor het noValu</w:t>
        </w:r>
      </w:ins>
      <w:ins w:id="2148" w:author="Onbekende auteur" w:date="2017-01-31T09:06:00Z">
        <w:r>
          <w:rPr/>
          <w:t>e attribute zijn in het  stuf0302-schema gedefinieerd binnen het simpleType NoValue.</w:t>
        </w:r>
      </w:ins>
    </w:p>
  </w:footnote>
  <w:footnote w:id="13">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5">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6">
    <w:p>
      <w:pPr>
        <w:pStyle w:val="Voetnoot"/>
        <w:rPr/>
      </w:pPr>
      <w:r>
        <w:rPr/>
        <w:footnoteRef/>
        <w:tab/>
        <w:t>Voor de verwerkingssoort 'O' en 'S' zijn de kerngegevens ook verplicht als sleutelOntvangend wordt opgenomen.</w:t>
      </w:r>
    </w:p>
  </w:footnote>
  <w:footnote w:id="17">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8">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9">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20">
    <w:p>
      <w:pPr>
        <w:pStyle w:val="Voetnoot"/>
        <w:rPr/>
      </w:pPr>
      <w:r>
        <w:rPr/>
        <w:footnoteRef/>
        <w:tab/>
        <w:t>Hieronder wordt nog een uitzondering op deze regel geformuleerd voor het geval dat tijdstipRegistratie van het actuele voorkomen wordt gecorrigeerd.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2">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3">
    <w:p>
      <w:pPr>
        <w:pStyle w:val="Voetnoot"/>
        <w:rPr/>
      </w:pPr>
      <w:r>
        <w:rPr/>
        <w:footnoteRef/>
        <w:tab/>
        <w:t xml:space="preserve"> </w:t>
      </w:r>
      <w:r>
        <w:rPr/>
        <w:t>Een verwijdering zit in een kennisgeving met mutatiesoort “W” om hem te kunnen onderscheiden van een correctie van het toevoegen van een relatie</w:t>
      </w:r>
    </w:p>
  </w:footnote>
  <w:footnote w:id="24">
    <w:p>
      <w:pPr>
        <w:pStyle w:val="Voetnoot"/>
        <w:rPr/>
      </w:pPr>
      <w:r>
        <w:rPr/>
        <w:footnoteRef/>
        <w:tab/>
        <w:t>Hieronder wordt bij de correctie oudste beginGeldigheid een uitzondering op deze regel gemaakt.</w:t>
      </w:r>
    </w:p>
  </w:footnote>
  <w:footnote w:id="25">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7">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8">
    <w:p>
      <w:pPr>
        <w:pStyle w:val="Voetnoot"/>
        <w:rPr/>
      </w:pPr>
      <w:r>
        <w:rPr/>
        <w:footnoteRef/>
        <w:tab/>
        <w:t>Het brondocumentnummer van de oorspronkelijke aangifte</w:t>
      </w:r>
    </w:p>
  </w:footnote>
  <w:footnote w:id="29">
    <w:p>
      <w:pPr>
        <w:pStyle w:val="Voetnoot"/>
        <w:rPr/>
      </w:pPr>
      <w:r>
        <w:rPr/>
        <w:footnoteRef/>
        <w:tab/>
        <w:t>Het brondocumentnummer van de brief waarin Johan aangeeft dat zijn adres onjuist is geregistreerd.</w:t>
      </w:r>
    </w:p>
  </w:footnote>
  <w:footnote w:id="30">
    <w:p>
      <w:pPr>
        <w:pStyle w:val="Voetnoot"/>
        <w:rPr/>
      </w:pPr>
      <w:r>
        <w:rPr/>
        <w:footnoteRef/>
        <w:tab/>
        <w:t>Het brondocumentnummer van de beschikking waarin het nieuwe bsn wordt toegekend</w:t>
      </w:r>
    </w:p>
  </w:footnote>
  <w:footnote w:id="31">
    <w:p>
      <w:pPr>
        <w:pStyle w:val="Voetnoot"/>
        <w:rPr/>
      </w:pPr>
      <w:r>
        <w:rPr/>
        <w:footnoteRef/>
        <w:tab/>
        <w:t>Het brondocumentnummer van de geboorteakte</w:t>
      </w:r>
    </w:p>
  </w:footnote>
  <w:footnote w:id="32">
    <w:p>
      <w:pPr>
        <w:pStyle w:val="Voetnoot"/>
        <w:rPr/>
      </w:pPr>
      <w:r>
        <w:rPr/>
        <w:footnoteRef/>
        <w:tab/>
        <w:t>Het brondocumentnummer van het KB met de naamswijziging</w:t>
      </w:r>
    </w:p>
  </w:footnote>
  <w:footnote w:id="33">
    <w:p>
      <w:pPr>
        <w:pStyle w:val="Voetnoot"/>
        <w:rPr/>
      </w:pPr>
      <w:r>
        <w:rPr/>
        <w:footnoteRef/>
        <w:tab/>
        <w:t>Ook aan de oorspronkelijke naamsgegevens ligt de geboorteakte ten grondslag</w:t>
      </w:r>
    </w:p>
  </w:footnote>
  <w:footnote w:id="34">
    <w:p>
      <w:pPr>
        <w:pStyle w:val="Voetnoot"/>
        <w:rPr/>
      </w:pPr>
      <w:r>
        <w:rPr/>
        <w:footnoteRef/>
        <w:tab/>
        <w:t>Het brondocumentnummer van de beschikking waarin het oorspronkelijke bsn wordt toegekend</w:t>
      </w:r>
    </w:p>
  </w:footnote>
  <w:footnote w:id="35">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ins w:id="371" w:author="Onbekende auteur" w:date="2017-01-31T08:33:00Z">
            <w:r>
              <w:rPr>
                <w:spacing w:val="-2"/>
              </w:rPr>
              <w:t>31</w:t>
            </w:r>
          </w:ins>
          <w:del w:id="372" w:author="Onbekende auteur" w:date="2017-01-31T08:33:00Z">
            <w:r>
              <w:rPr>
                <w:spacing w:val="-2"/>
              </w:rPr>
              <w:delText>3</w:delText>
            </w:r>
          </w:del>
          <w:r>
            <w:rPr>
              <w:spacing w:val="-2"/>
            </w:rPr>
            <w:t>-1</w:t>
          </w:r>
          <w:del w:id="373" w:author="Onbekende auteur" w:date="2017-01-31T08:33:00Z">
            <w:r>
              <w:rPr>
                <w:spacing w:val="-2"/>
              </w:rPr>
              <w:delText>2</w:delText>
            </w:r>
          </w:del>
          <w:r>
            <w:rPr>
              <w:spacing w:val="-2"/>
            </w:rPr>
            <w:t>-201</w:t>
          </w:r>
          <w:ins w:id="374" w:author="Onbekende auteur" w:date="2017-01-31T08:33:00Z">
            <w:r>
              <w:rPr>
                <w:spacing w:val="-2"/>
              </w:rPr>
              <w:t>7</w:t>
            </w:r>
          </w:ins>
          <w:del w:id="375" w:author="Onbekende auteur" w:date="2017-01-31T08:33:00Z">
            <w:r>
              <w:rPr>
                <w:spacing w:val="-2"/>
              </w:rPr>
              <w:delText>6</w:delText>
            </w:r>
          </w:del>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69</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ins w:id="2142" w:author="Onbekende auteur" w:date="2017-01-31T08:33:00Z">
            <w:r>
              <w:rPr>
                <w:spacing w:val="-2"/>
              </w:rPr>
              <w:t>31</w:t>
            </w:r>
          </w:ins>
          <w:del w:id="2143" w:author="Onbekende auteur" w:date="2017-01-31T08:33:00Z">
            <w:r>
              <w:rPr>
                <w:spacing w:val="-2"/>
              </w:rPr>
              <w:delText>3</w:delText>
            </w:r>
          </w:del>
          <w:r>
            <w:rPr>
              <w:spacing w:val="-2"/>
            </w:rPr>
            <w:t>-1</w:t>
          </w:r>
          <w:del w:id="2144" w:author="Onbekende auteur" w:date="2017-01-31T08:33:00Z">
            <w:r>
              <w:rPr>
                <w:spacing w:val="-2"/>
              </w:rPr>
              <w:delText>2</w:delText>
            </w:r>
          </w:del>
          <w:r>
            <w:rPr>
              <w:spacing w:val="-2"/>
            </w:rPr>
            <w:t>-201</w:t>
          </w:r>
          <w:ins w:id="2145" w:author="Onbekende auteur" w:date="2017-01-31T08:33:00Z">
            <w:r>
              <w:rPr>
                <w:spacing w:val="-2"/>
              </w:rPr>
              <w:t>7</w:t>
            </w:r>
          </w:ins>
          <w:del w:id="2146" w:author="Onbekende auteur" w:date="2017-01-31T08:33:00Z">
            <w:r>
              <w:rPr>
                <w:spacing w:val="-2"/>
              </w:rPr>
              <w:delText>6</w:delText>
            </w:r>
          </w:del>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721"/>
        </w:tabs>
        <w:ind w:left="721" w:hanging="360"/>
      </w:pPr>
      <w:rPr>
        <w:rFonts w:ascii="Symbol" w:hAnsi="Symbol" w:cs="Symbol" w:hint="default"/>
        <w:sz w:val="18"/>
        <w:szCs w:val="18"/>
        <w:rFonts w:cs="StarSymbol"/>
      </w:rPr>
    </w:lvl>
    <w:lvl w:ilvl="1">
      <w:start w:val="1"/>
      <w:numFmt w:val="bullet"/>
      <w:lvlText w:val="◦"/>
      <w:lvlJc w:val="left"/>
      <w:pPr>
        <w:tabs>
          <w:tab w:val="num" w:pos="1081"/>
        </w:tabs>
        <w:ind w:left="1081" w:hanging="360"/>
      </w:pPr>
      <w:rPr>
        <w:rFonts w:ascii="OpenSymbol" w:hAnsi="OpenSymbol" w:cs="OpenSymbol" w:hint="default"/>
        <w:sz w:val="18"/>
        <w:szCs w:val="18"/>
        <w:rFonts w:cs="StarSymbol"/>
      </w:rPr>
    </w:lvl>
    <w:lvl w:ilvl="2">
      <w:start w:val="1"/>
      <w:numFmt w:val="bullet"/>
      <w:lvlText w:val="▪"/>
      <w:lvlJc w:val="left"/>
      <w:pPr>
        <w:tabs>
          <w:tab w:val="num" w:pos="1441"/>
        </w:tabs>
        <w:ind w:left="1441" w:hanging="360"/>
      </w:pPr>
      <w:rPr>
        <w:rFonts w:ascii="OpenSymbol" w:hAnsi="OpenSymbol" w:cs="OpenSymbol" w:hint="default"/>
        <w:sz w:val="18"/>
        <w:szCs w:val="18"/>
        <w:rFonts w:cs="StarSymbol"/>
      </w:rPr>
    </w:lvl>
    <w:lvl w:ilvl="3">
      <w:start w:val="1"/>
      <w:numFmt w:val="bullet"/>
      <w:lvlText w:val=""/>
      <w:lvlJc w:val="left"/>
      <w:pPr>
        <w:tabs>
          <w:tab w:val="num" w:pos="1801"/>
        </w:tabs>
        <w:ind w:left="1801" w:hanging="360"/>
      </w:pPr>
      <w:rPr>
        <w:rFonts w:ascii="Symbol" w:hAnsi="Symbol" w:cs="Symbol" w:hint="default"/>
        <w:sz w:val="18"/>
        <w:szCs w:val="18"/>
        <w:rFonts w:cs="StarSymbol"/>
      </w:rPr>
    </w:lvl>
    <w:lvl w:ilvl="4">
      <w:start w:val="1"/>
      <w:numFmt w:val="bullet"/>
      <w:lvlText w:val="◦"/>
      <w:lvlJc w:val="left"/>
      <w:pPr>
        <w:tabs>
          <w:tab w:val="num" w:pos="2161"/>
        </w:tabs>
        <w:ind w:left="2161" w:hanging="360"/>
      </w:pPr>
      <w:rPr>
        <w:rFonts w:ascii="OpenSymbol" w:hAnsi="OpenSymbol" w:cs="OpenSymbol" w:hint="default"/>
        <w:sz w:val="18"/>
        <w:szCs w:val="18"/>
        <w:rFonts w:cs="StarSymbol"/>
      </w:rPr>
    </w:lvl>
    <w:lvl w:ilvl="5">
      <w:start w:val="1"/>
      <w:numFmt w:val="bullet"/>
      <w:lvlText w:val="▪"/>
      <w:lvlJc w:val="left"/>
      <w:pPr>
        <w:tabs>
          <w:tab w:val="num" w:pos="2521"/>
        </w:tabs>
        <w:ind w:left="2521" w:hanging="360"/>
      </w:pPr>
      <w:rPr>
        <w:rFonts w:ascii="OpenSymbol" w:hAnsi="OpenSymbol" w:cs="OpenSymbol" w:hint="default"/>
        <w:sz w:val="18"/>
        <w:szCs w:val="18"/>
        <w:rFonts w:cs="StarSymbol"/>
      </w:rPr>
    </w:lvl>
    <w:lvl w:ilvl="6">
      <w:start w:val="1"/>
      <w:numFmt w:val="bullet"/>
      <w:lvlText w:val=""/>
      <w:lvlJc w:val="left"/>
      <w:pPr>
        <w:tabs>
          <w:tab w:val="num" w:pos="2881"/>
        </w:tabs>
        <w:ind w:left="2881" w:hanging="360"/>
      </w:pPr>
      <w:rPr>
        <w:rFonts w:ascii="Symbol" w:hAnsi="Symbol" w:cs="Symbol" w:hint="default"/>
        <w:sz w:val="18"/>
        <w:szCs w:val="18"/>
        <w:rFonts w:cs="StarSymbol"/>
      </w:rPr>
    </w:lvl>
    <w:lvl w:ilvl="7">
      <w:start w:val="1"/>
      <w:numFmt w:val="bullet"/>
      <w:lvlText w:val="◦"/>
      <w:lvlJc w:val="left"/>
      <w:pPr>
        <w:tabs>
          <w:tab w:val="num" w:pos="3241"/>
        </w:tabs>
        <w:ind w:left="3241" w:hanging="360"/>
      </w:pPr>
      <w:rPr>
        <w:rFonts w:ascii="OpenSymbol" w:hAnsi="OpenSymbol" w:cs="OpenSymbol" w:hint="default"/>
        <w:sz w:val="18"/>
        <w:szCs w:val="18"/>
        <w:rFonts w:cs="StarSymbol"/>
      </w:rPr>
    </w:lvl>
    <w:lvl w:ilvl="8">
      <w:start w:val="1"/>
      <w:numFmt w:val="bullet"/>
      <w:lvlText w:val="▪"/>
      <w:lvlJc w:val="left"/>
      <w:pPr>
        <w:tabs>
          <w:tab w:val="num" w:pos="3601"/>
        </w:tabs>
        <w:ind w:left="3601"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0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s://discussie.kinggemeenten.nl/discussie/gemma/stuf-301/rfc-verwijderen-attribute-metagegeven" TargetMode="External"/><Relationship Id="rId33" Type="http://schemas.openxmlformats.org/officeDocument/2006/relationships/hyperlink" Target="https://discussie.kinggemeenten.nl/discussie/gemma/stuf-301/rfc-verwijderen-attribute-metagegeven" TargetMode="External"/><Relationship Id="rId34" Type="http://schemas.openxmlformats.org/officeDocument/2006/relationships/hyperlink" Target="https://discussie.kinggemeenten.nl/discussie/gemma/stuf-301-standaard/gelijktrekken-definitie-naam-waardeverzameling-formaat-en" TargetMode="External"/><Relationship Id="rId35" Type="http://schemas.openxmlformats.org/officeDocument/2006/relationships/hyperlink" Target="https://discussie.kinggemeenten.nl/discussie/gemma/stuf-301/rfc-overbodig-maken-nillable&#8221;true&#8221;-stuf-schema&#8217;s" TargetMode="External"/><Relationship Id="rId36" Type="http://schemas.openxmlformats.org/officeDocument/2006/relationships/hyperlink" Target="https://discussie.kinggemeenten.nl/discussie/gemma/stuf-301/rfc-afschaffen-novalue-attribute" TargetMode="External"/><Relationship Id="rId37" Type="http://schemas.openxmlformats.org/officeDocument/2006/relationships/hyperlink" Target="http://www.egem.nl/StUF/StUF0301" TargetMode="External"/><Relationship Id="rId38" Type="http://schemas.openxmlformats.org/officeDocument/2006/relationships/hyperlink" Target="http://www.egem.nl/StUF/StUF0301" TargetMode="External"/><Relationship Id="rId39" Type="http://schemas.openxmlformats.org/officeDocument/2006/relationships/hyperlink" Target="http://www.egem.nl/StUF/StUF0301" TargetMode="External"/><Relationship Id="rId40" Type="http://schemas.openxmlformats.org/officeDocument/2006/relationships/hyperlink" Target="http://www.egem.nl/StUF/StUF0301" TargetMode="External"/><Relationship Id="rId41" Type="http://schemas.openxmlformats.org/officeDocument/2006/relationships/hyperlink" Target="http://www.stufstandaarden.nl/StUF/StUF0302" TargetMode="External"/><Relationship Id="rId42" Type="http://schemas.openxmlformats.org/officeDocument/2006/relationships/hyperlink" Target="http://www.stufstandaarden.nl/sectormodel/bg0320" TargetMode="External"/><Relationship Id="rId43" Type="http://schemas.openxmlformats.org/officeDocument/2006/relationships/hyperlink" Target="http://www.stufstandaarden.nl/sectormodel/bg0320" TargetMode="External"/><Relationship Id="rId44" Type="http://schemas.openxmlformats.org/officeDocument/2006/relationships/hyperlink" Target="http://www.stufstandaarden.nl/koppelvlak/bg0320/mut0100" TargetMode="External"/><Relationship Id="rId45" Type="http://schemas.openxmlformats.org/officeDocument/2006/relationships/hyperlink" Target="http://www.stufstandaarden.nl/koppelvlak/bg0320/mut0100" TargetMode="External"/><Relationship Id="rId46" Type="http://schemas.openxmlformats.org/officeDocument/2006/relationships/header" Target="header1.xml"/><Relationship Id="rId47" Type="http://schemas.openxmlformats.org/officeDocument/2006/relationships/header" Target="header2.xml"/><Relationship Id="rId48" Type="http://schemas.openxmlformats.org/officeDocument/2006/relationships/hyperlink" Target="http://www.egem.nl/StUF/sector/bg/0320" TargetMode="External"/><Relationship Id="rId49" Type="http://schemas.openxmlformats.org/officeDocument/2006/relationships/hyperlink" Target="http://www.egem.nl/StUF/sector/bg/0320" TargetMode="External"/><Relationship Id="rId50" Type="http://schemas.openxmlformats.org/officeDocument/2006/relationships/image" Target="media/image2.emf"/><Relationship Id="rId51" Type="http://schemas.openxmlformats.org/officeDocument/2006/relationships/image" Target="media/image3.emf"/><Relationship Id="rId52" Type="http://schemas.openxmlformats.org/officeDocument/2006/relationships/image" Target="media/image4.emf"/><Relationship Id="rId53" Type="http://schemas.openxmlformats.org/officeDocument/2006/relationships/image" Target="media/image5.emf"/><Relationship Id="rId54" Type="http://schemas.openxmlformats.org/officeDocument/2006/relationships/image" Target="media/image6.emf"/><Relationship Id="rId55" Type="http://schemas.openxmlformats.org/officeDocument/2006/relationships/image" Target="media/image7.emf"/><Relationship Id="rId56" Type="http://schemas.openxmlformats.org/officeDocument/2006/relationships/image" Target="media/image8.emf"/><Relationship Id="rId57" Type="http://schemas.openxmlformats.org/officeDocument/2006/relationships/image" Target="media/image9.emf"/><Relationship Id="rId58" Type="http://schemas.openxmlformats.org/officeDocument/2006/relationships/image" Target="media/image10.emf"/><Relationship Id="rId59" Type="http://schemas.openxmlformats.org/officeDocument/2006/relationships/image" Target="media/image11.emf"/><Relationship Id="rId60" Type="http://schemas.openxmlformats.org/officeDocument/2006/relationships/hyperlink" Target="http://www.egem-iteams.nl/" TargetMode="External"/><Relationship Id="rId61" Type="http://schemas.openxmlformats.org/officeDocument/2006/relationships/hyperlink" Target="https://new.kinggemeenten.nl/gemma/stuf/stuf-algemeen/beheermodel" TargetMode="External"/><Relationship Id="rId62" Type="http://schemas.openxmlformats.org/officeDocument/2006/relationships/hyperlink" Target="http://www.egem-iteams.nl/" TargetMode="External"/><Relationship Id="rId63" Type="http://schemas.openxmlformats.org/officeDocument/2006/relationships/hyperlink" Target="http://www.kinggemeenten.nl/secties/gemma/gemma" TargetMode="External"/><Relationship Id="rId64" Type="http://schemas.openxmlformats.org/officeDocument/2006/relationships/hyperlink" Target="http://www.w3.org/Protocols/rfc2616/rfc2616.html" TargetMode="External"/><Relationship Id="rId65" Type="http://schemas.openxmlformats.org/officeDocument/2006/relationships/hyperlink" Target="http://www.forumstandaardisatie.nl/" TargetMode="External"/><Relationship Id="rId66" Type="http://schemas.openxmlformats.org/officeDocument/2006/relationships/hyperlink" Target="http://www.w3.org/TR/2000/NOTE-SOAP-20000508" TargetMode="External"/><Relationship Id="rId67" Type="http://schemas.openxmlformats.org/officeDocument/2006/relationships/hyperlink" Target="http://www.egem-iteams.nl/" TargetMode="External"/><Relationship Id="rId68" Type="http://schemas.openxmlformats.org/officeDocument/2006/relationships/hyperlink" Target="http://www.egem-iteams.nl/" TargetMode="External"/><Relationship Id="rId69" Type="http://schemas.openxmlformats.org/officeDocument/2006/relationships/hyperlink" Target="https://new.kinggemeenten.nl/gemma/stuf/stuf-301/standaard" TargetMode="External"/><Relationship Id="rId70" Type="http://schemas.openxmlformats.org/officeDocument/2006/relationships/hyperlink" Target="https://new.kinggemeenten.nl/gemma/stuf/stuf-301/standaard" TargetMode="External"/><Relationship Id="rId71" Type="http://schemas.openxmlformats.org/officeDocument/2006/relationships/hyperlink" Target="https://new.kinggemeenten.nl/gemma/stuf/stuf-301/standaard" TargetMode="External"/><Relationship Id="rId72" Type="http://schemas.openxmlformats.org/officeDocument/2006/relationships/hyperlink" Target="http://www.w3.org/Addressing/" TargetMode="External"/><Relationship Id="rId73" Type="http://schemas.openxmlformats.org/officeDocument/2006/relationships/hyperlink" Target="http://www.w3.org/TR/wsdl" TargetMode="External"/><Relationship Id="rId74" Type="http://schemas.openxmlformats.org/officeDocument/2006/relationships/hyperlink" Target="http://www.w3.org/TR/2000/REC-xml-20001006" TargetMode="External"/><Relationship Id="rId75" Type="http://schemas.openxmlformats.org/officeDocument/2006/relationships/hyperlink" Target="http://www.w3.org/TR/2004/REC-xmlschema-0-20041028" TargetMode="External"/><Relationship Id="rId76" Type="http://schemas.openxmlformats.org/officeDocument/2006/relationships/hyperlink" Target="http://www.w3.org/TR/2001/PR-xmlschema-0-20010330" TargetMode="External"/><Relationship Id="rId77" Type="http://schemas.openxmlformats.org/officeDocument/2006/relationships/hyperlink" Target="file:///C:/Users/Maarten/Documents/StUF/Sectormodellen/NieuweOpzet0301Sectormodellen/0205/ http://www.w3.org/TR/2004/REC-xmlschema-2-20041028" TargetMode="External"/><Relationship Id="rId78" Type="http://schemas.openxmlformats.org/officeDocument/2006/relationships/hyperlink" Target="http://www.gemmaonline.nl/images/cocreatiebasisgemeente/f/fc/TheorieHistorie5.pdf" TargetMode="External"/><Relationship Id="rId79" Type="http://schemas.openxmlformats.org/officeDocument/2006/relationships/header" Target="header3.xml"/><Relationship Id="rId80" Type="http://schemas.openxmlformats.org/officeDocument/2006/relationships/footnotes" Target="footnotes.xml"/><Relationship Id="rId81" Type="http://schemas.openxmlformats.org/officeDocument/2006/relationships/comments" Target="comments.xml"/><Relationship Id="rId82" Type="http://schemas.openxmlformats.org/officeDocument/2006/relationships/numbering" Target="numbering.xml"/><Relationship Id="rId83" Type="http://schemas.openxmlformats.org/officeDocument/2006/relationships/fontTable" Target="fontTable.xml"/><Relationship Id="rId8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59763</TotalTime>
  <Application>LibreOffice/5.1.6.2$Windows_x86 LibreOffice_project/07ac168c60a517dba0f0d7bc7540f5afa45f0909</Application>
  <Pages>140</Pages>
  <Words>61649</Words>
  <Characters>408079</Characters>
  <CharactersWithSpaces>469709</CharactersWithSpaces>
  <Paragraphs>5022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2017-01-31T16:17:26Z</dcterms:modified>
  <cp:revision>1415</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